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8E12D" w14:textId="77777777" w:rsidR="00267DC1" w:rsidRDefault="00267DC1">
      <w:pPr>
        <w:spacing w:line="288" w:lineRule="auto"/>
        <w:jc w:val="center"/>
        <w:rPr>
          <w:b/>
          <w:sz w:val="30"/>
          <w:szCs w:val="30"/>
        </w:rPr>
      </w:pPr>
    </w:p>
    <w:p w14:paraId="07935797" w14:textId="77777777" w:rsidR="00267DC1" w:rsidRDefault="00000000">
      <w:pPr>
        <w:spacing w:line="288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Schema per la redazione della parte testuale </w:t>
      </w:r>
    </w:p>
    <w:p w14:paraId="3A93DFF9" w14:textId="77777777" w:rsidR="00267DC1" w:rsidRDefault="00000000">
      <w:pPr>
        <w:spacing w:line="288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dei Regolamenti Didattici dei Corsi di Studio</w:t>
      </w:r>
    </w:p>
    <w:p w14:paraId="56041C10" w14:textId="77777777" w:rsidR="00267DC1" w:rsidRDefault="00267DC1">
      <w:pPr>
        <w:spacing w:line="288" w:lineRule="auto"/>
        <w:rPr>
          <w:b/>
        </w:rPr>
      </w:pPr>
    </w:p>
    <w:p w14:paraId="76B56C06" w14:textId="77777777" w:rsidR="00267DC1" w:rsidRDefault="00267DC1">
      <w:pPr>
        <w:spacing w:line="288" w:lineRule="auto"/>
        <w:rPr>
          <w:b/>
        </w:rPr>
      </w:pPr>
    </w:p>
    <w:tbl>
      <w:tblPr>
        <w:tblStyle w:val="af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36B96F86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E16B2" w14:textId="77777777" w:rsidR="00267DC1" w:rsidRDefault="00000000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ART. 1 Premessa</w:t>
            </w:r>
          </w:p>
        </w:tc>
      </w:tr>
    </w:tbl>
    <w:p w14:paraId="02F83EC0" w14:textId="77777777" w:rsidR="00267DC1" w:rsidRDefault="00267DC1">
      <w:pPr>
        <w:widowControl w:val="0"/>
        <w:spacing w:line="288" w:lineRule="auto"/>
        <w:rPr>
          <w:b/>
        </w:rPr>
      </w:pPr>
    </w:p>
    <w:tbl>
      <w:tblPr>
        <w:tblStyle w:val="af2"/>
        <w:tblW w:w="891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95"/>
        <w:gridCol w:w="4815"/>
      </w:tblGrid>
      <w:tr w:rsidR="00267DC1" w14:paraId="74997894" w14:textId="77777777">
        <w:trPr>
          <w:trHeight w:val="300"/>
        </w:trPr>
        <w:tc>
          <w:tcPr>
            <w:tcW w:w="4095" w:type="dxa"/>
          </w:tcPr>
          <w:p w14:paraId="1ACDEAB1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Denominazione del corso</w:t>
            </w:r>
          </w:p>
        </w:tc>
        <w:tc>
          <w:tcPr>
            <w:tcW w:w="4815" w:type="dxa"/>
          </w:tcPr>
          <w:p w14:paraId="68B14B0F" w14:textId="059FC89A" w:rsidR="00267DC1" w:rsidRDefault="00A56204">
            <w:pPr>
              <w:widowControl w:val="0"/>
              <w:spacing w:line="240" w:lineRule="auto"/>
              <w:ind w:left="60" w:right="102"/>
            </w:pPr>
            <w:r>
              <w:t>INFORMATICA</w:t>
            </w:r>
          </w:p>
        </w:tc>
      </w:tr>
      <w:tr w:rsidR="00267DC1" w14:paraId="34A1AC4F" w14:textId="77777777">
        <w:trPr>
          <w:trHeight w:val="300"/>
        </w:trPr>
        <w:tc>
          <w:tcPr>
            <w:tcW w:w="4095" w:type="dxa"/>
          </w:tcPr>
          <w:p w14:paraId="3EB3C8D1" w14:textId="77777777" w:rsidR="00267DC1" w:rsidRDefault="00000000">
            <w:pPr>
              <w:widowControl w:val="0"/>
              <w:spacing w:line="240" w:lineRule="auto"/>
              <w:ind w:left="60" w:right="148"/>
            </w:pPr>
            <w:r>
              <w:t>Denominazione del corso in inglese</w:t>
            </w:r>
          </w:p>
        </w:tc>
        <w:tc>
          <w:tcPr>
            <w:tcW w:w="4815" w:type="dxa"/>
          </w:tcPr>
          <w:p w14:paraId="122BC7EE" w14:textId="2F71AE86" w:rsidR="00267DC1" w:rsidRDefault="00A56204">
            <w:pPr>
              <w:widowControl w:val="0"/>
              <w:spacing w:line="240" w:lineRule="auto"/>
              <w:ind w:left="60" w:right="222"/>
            </w:pPr>
            <w:r>
              <w:t>COMPUTER SCIENCE</w:t>
            </w:r>
          </w:p>
        </w:tc>
      </w:tr>
      <w:tr w:rsidR="00267DC1" w14:paraId="3B8B216A" w14:textId="77777777">
        <w:trPr>
          <w:trHeight w:val="300"/>
        </w:trPr>
        <w:tc>
          <w:tcPr>
            <w:tcW w:w="4095" w:type="dxa"/>
          </w:tcPr>
          <w:p w14:paraId="395C2B0A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Classe</w:t>
            </w:r>
          </w:p>
        </w:tc>
        <w:tc>
          <w:tcPr>
            <w:tcW w:w="4815" w:type="dxa"/>
          </w:tcPr>
          <w:p w14:paraId="1FEBFE65" w14:textId="7A022D41" w:rsidR="00267DC1" w:rsidRDefault="00A56204">
            <w:pPr>
              <w:widowControl w:val="0"/>
              <w:spacing w:line="240" w:lineRule="auto"/>
              <w:ind w:left="60" w:right="72"/>
            </w:pPr>
            <w:r w:rsidRPr="00A56204">
              <w:rPr>
                <w:lang w:val="it-IT"/>
              </w:rPr>
              <w:t>L-31 R Scienze e tecnologie informatiche</w:t>
            </w:r>
          </w:p>
        </w:tc>
      </w:tr>
      <w:tr w:rsidR="00267DC1" w14:paraId="50354EA2" w14:textId="77777777">
        <w:trPr>
          <w:trHeight w:val="300"/>
        </w:trPr>
        <w:tc>
          <w:tcPr>
            <w:tcW w:w="4095" w:type="dxa"/>
          </w:tcPr>
          <w:p w14:paraId="638DA63D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Codice interno all’Ateneo del corso</w:t>
            </w:r>
          </w:p>
        </w:tc>
        <w:tc>
          <w:tcPr>
            <w:tcW w:w="4815" w:type="dxa"/>
          </w:tcPr>
          <w:p w14:paraId="4C2F5DFB" w14:textId="5BBF4DE4" w:rsidR="00267DC1" w:rsidRPr="00A56204" w:rsidRDefault="00A56204">
            <w:pPr>
              <w:widowControl w:val="0"/>
              <w:spacing w:line="240" w:lineRule="auto"/>
              <w:ind w:left="60" w:right="72"/>
              <w:rPr>
                <w:iCs/>
              </w:rPr>
            </w:pPr>
            <w:r>
              <w:rPr>
                <w:iCs/>
              </w:rPr>
              <w:t>B324</w:t>
            </w:r>
          </w:p>
        </w:tc>
      </w:tr>
      <w:tr w:rsidR="00267DC1" w14:paraId="114F4343" w14:textId="77777777">
        <w:trPr>
          <w:trHeight w:val="330"/>
        </w:trPr>
        <w:tc>
          <w:tcPr>
            <w:tcW w:w="4095" w:type="dxa"/>
          </w:tcPr>
          <w:p w14:paraId="28167EA3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Dipartimento di riferimento</w:t>
            </w:r>
          </w:p>
        </w:tc>
        <w:tc>
          <w:tcPr>
            <w:tcW w:w="4815" w:type="dxa"/>
          </w:tcPr>
          <w:p w14:paraId="0204E845" w14:textId="68DD9013" w:rsidR="00267DC1" w:rsidRDefault="00A56204">
            <w:pPr>
              <w:widowControl w:val="0"/>
              <w:spacing w:line="240" w:lineRule="auto"/>
              <w:ind w:left="60"/>
            </w:pPr>
            <w:r w:rsidRPr="00A56204">
              <w:rPr>
                <w:lang w:val="it-IT"/>
              </w:rPr>
              <w:t>Matematica e Informatica 'Ulisse Dini'</w:t>
            </w:r>
          </w:p>
        </w:tc>
      </w:tr>
      <w:tr w:rsidR="00267DC1" w14:paraId="1469FF40" w14:textId="77777777">
        <w:trPr>
          <w:trHeight w:val="330"/>
        </w:trPr>
        <w:tc>
          <w:tcPr>
            <w:tcW w:w="4095" w:type="dxa"/>
          </w:tcPr>
          <w:p w14:paraId="28D40A8E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Altri Dipartimenti</w:t>
            </w:r>
          </w:p>
        </w:tc>
        <w:tc>
          <w:tcPr>
            <w:tcW w:w="4815" w:type="dxa"/>
          </w:tcPr>
          <w:p w14:paraId="62C51E05" w14:textId="77777777" w:rsidR="00A56204" w:rsidRPr="00A56204" w:rsidRDefault="00A56204" w:rsidP="00A56204">
            <w:pPr>
              <w:widowControl w:val="0"/>
              <w:spacing w:line="240" w:lineRule="auto"/>
              <w:rPr>
                <w:lang w:val="it-IT"/>
              </w:rPr>
            </w:pPr>
            <w:r w:rsidRPr="00A56204">
              <w:rPr>
                <w:lang w:val="it-IT"/>
              </w:rPr>
              <w:t>Statistica, Informatica, Applicazioni 'G.</w:t>
            </w:r>
          </w:p>
          <w:p w14:paraId="69A5B051" w14:textId="3F1D9F20" w:rsidR="00267DC1" w:rsidRDefault="00A56204" w:rsidP="00A56204">
            <w:pPr>
              <w:widowControl w:val="0"/>
              <w:spacing w:line="240" w:lineRule="auto"/>
            </w:pPr>
            <w:r w:rsidRPr="00A56204">
              <w:rPr>
                <w:lang w:val="it-IT"/>
              </w:rPr>
              <w:t>Parenti' (</w:t>
            </w:r>
            <w:proofErr w:type="spellStart"/>
            <w:r w:rsidRPr="00A56204">
              <w:rPr>
                <w:lang w:val="it-IT"/>
              </w:rPr>
              <w:t>DiSIA</w:t>
            </w:r>
            <w:proofErr w:type="spellEnd"/>
            <w:r w:rsidRPr="00A56204">
              <w:rPr>
                <w:lang w:val="it-IT"/>
              </w:rPr>
              <w:t>)</w:t>
            </w:r>
          </w:p>
        </w:tc>
      </w:tr>
      <w:tr w:rsidR="00267DC1" w14:paraId="54332E97" w14:textId="77777777">
        <w:trPr>
          <w:trHeight w:val="330"/>
        </w:trPr>
        <w:tc>
          <w:tcPr>
            <w:tcW w:w="4095" w:type="dxa"/>
          </w:tcPr>
          <w:p w14:paraId="4171FC56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Scuola</w:t>
            </w:r>
          </w:p>
        </w:tc>
        <w:tc>
          <w:tcPr>
            <w:tcW w:w="4815" w:type="dxa"/>
          </w:tcPr>
          <w:p w14:paraId="4CEA5106" w14:textId="1B80EDD0" w:rsidR="00267DC1" w:rsidRDefault="00A56204">
            <w:pPr>
              <w:widowControl w:val="0"/>
              <w:spacing w:line="240" w:lineRule="auto"/>
              <w:ind w:left="60"/>
            </w:pPr>
            <w:r w:rsidRPr="00A56204">
              <w:rPr>
                <w:lang w:val="it-IT"/>
              </w:rPr>
              <w:t>SCIENZE MATEMATICHE FISICHE E NATURALI</w:t>
            </w:r>
          </w:p>
        </w:tc>
      </w:tr>
      <w:tr w:rsidR="00267DC1" w14:paraId="12BA98F6" w14:textId="77777777">
        <w:trPr>
          <w:trHeight w:val="330"/>
        </w:trPr>
        <w:tc>
          <w:tcPr>
            <w:tcW w:w="4095" w:type="dxa"/>
          </w:tcPr>
          <w:p w14:paraId="4A8F47C6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Il corso è</w:t>
            </w:r>
          </w:p>
        </w:tc>
        <w:tc>
          <w:tcPr>
            <w:tcW w:w="4815" w:type="dxa"/>
          </w:tcPr>
          <w:p w14:paraId="75C14680" w14:textId="504365C6" w:rsidR="00267DC1" w:rsidRDefault="00000000">
            <w:pPr>
              <w:widowControl w:val="0"/>
              <w:spacing w:line="240" w:lineRule="auto"/>
              <w:ind w:left="60"/>
              <w:rPr>
                <w:i/>
              </w:rPr>
            </w:pPr>
            <w:r>
              <w:rPr>
                <w:i/>
              </w:rPr>
              <w:t>già attivato</w:t>
            </w:r>
          </w:p>
        </w:tc>
      </w:tr>
      <w:tr w:rsidR="00267DC1" w14:paraId="5FF9AADE" w14:textId="77777777">
        <w:trPr>
          <w:trHeight w:val="285"/>
        </w:trPr>
        <w:tc>
          <w:tcPr>
            <w:tcW w:w="4095" w:type="dxa"/>
          </w:tcPr>
          <w:p w14:paraId="1B8ABD9B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Durata normale del corso</w:t>
            </w:r>
          </w:p>
        </w:tc>
        <w:tc>
          <w:tcPr>
            <w:tcW w:w="4815" w:type="dxa"/>
          </w:tcPr>
          <w:p w14:paraId="3498AB8A" w14:textId="04C99AD5" w:rsidR="00267DC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3</w:t>
            </w:r>
            <w:r w:rsidR="00A56204">
              <w:rPr>
                <w:i/>
              </w:rPr>
              <w:t xml:space="preserve"> </w:t>
            </w:r>
            <w:r>
              <w:rPr>
                <w:i/>
              </w:rPr>
              <w:t>anni</w:t>
            </w:r>
          </w:p>
        </w:tc>
      </w:tr>
      <w:tr w:rsidR="00267DC1" w14:paraId="373B5102" w14:textId="77777777">
        <w:trPr>
          <w:trHeight w:val="285"/>
        </w:trPr>
        <w:tc>
          <w:tcPr>
            <w:tcW w:w="4095" w:type="dxa"/>
          </w:tcPr>
          <w:p w14:paraId="081CE968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Crediti per il conseguimento del titolo</w:t>
            </w:r>
          </w:p>
        </w:tc>
        <w:tc>
          <w:tcPr>
            <w:tcW w:w="4815" w:type="dxa"/>
          </w:tcPr>
          <w:p w14:paraId="5832FDB1" w14:textId="168B6D7D" w:rsidR="00267DC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 w:rsidRPr="00A56204">
              <w:rPr>
                <w:iCs/>
              </w:rPr>
              <w:t>180</w:t>
            </w:r>
          </w:p>
        </w:tc>
      </w:tr>
      <w:tr w:rsidR="00267DC1" w14:paraId="0E72AEBF" w14:textId="77777777">
        <w:trPr>
          <w:trHeight w:val="285"/>
        </w:trPr>
        <w:tc>
          <w:tcPr>
            <w:tcW w:w="4095" w:type="dxa"/>
          </w:tcPr>
          <w:p w14:paraId="799F8E2B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Lingua di erogazione</w:t>
            </w:r>
          </w:p>
        </w:tc>
        <w:tc>
          <w:tcPr>
            <w:tcW w:w="4815" w:type="dxa"/>
          </w:tcPr>
          <w:p w14:paraId="791DFCA8" w14:textId="16DACD78" w:rsidR="00267DC1" w:rsidRPr="00A56204" w:rsidRDefault="00A56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Cs/>
              </w:rPr>
            </w:pPr>
            <w:r>
              <w:rPr>
                <w:iCs/>
              </w:rPr>
              <w:t xml:space="preserve"> </w:t>
            </w:r>
            <w:r w:rsidRPr="00A56204">
              <w:rPr>
                <w:iCs/>
              </w:rPr>
              <w:t>italiano</w:t>
            </w:r>
          </w:p>
        </w:tc>
      </w:tr>
      <w:tr w:rsidR="00267DC1" w14:paraId="5C204746" w14:textId="77777777">
        <w:trPr>
          <w:trHeight w:val="285"/>
        </w:trPr>
        <w:tc>
          <w:tcPr>
            <w:tcW w:w="4095" w:type="dxa"/>
          </w:tcPr>
          <w:p w14:paraId="60A696A6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Modalità di erogazione</w:t>
            </w:r>
          </w:p>
        </w:tc>
        <w:tc>
          <w:tcPr>
            <w:tcW w:w="4815" w:type="dxa"/>
          </w:tcPr>
          <w:p w14:paraId="71EE4029" w14:textId="7C31A02D" w:rsidR="00267DC1" w:rsidRDefault="00000000">
            <w:pPr>
              <w:widowControl w:val="0"/>
              <w:spacing w:line="240" w:lineRule="auto"/>
              <w:rPr>
                <w:i/>
              </w:rPr>
            </w:pPr>
            <w:r>
              <w:t xml:space="preserve"> </w:t>
            </w:r>
            <w:r w:rsidR="00A56204">
              <w:rPr>
                <w:iCs/>
              </w:rPr>
              <w:t>c</w:t>
            </w:r>
            <w:r w:rsidRPr="00A56204">
              <w:rPr>
                <w:iCs/>
              </w:rPr>
              <w:t>onvenzional</w:t>
            </w:r>
            <w:r>
              <w:rPr>
                <w:i/>
              </w:rPr>
              <w:t>e</w:t>
            </w:r>
          </w:p>
        </w:tc>
      </w:tr>
      <w:tr w:rsidR="00267DC1" w14:paraId="3F077647" w14:textId="77777777">
        <w:trPr>
          <w:trHeight w:val="315"/>
        </w:trPr>
        <w:tc>
          <w:tcPr>
            <w:tcW w:w="4095" w:type="dxa"/>
          </w:tcPr>
          <w:p w14:paraId="5D5B354D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Titolo congiunto</w:t>
            </w:r>
          </w:p>
        </w:tc>
        <w:tc>
          <w:tcPr>
            <w:tcW w:w="4815" w:type="dxa"/>
          </w:tcPr>
          <w:p w14:paraId="0F18A1E5" w14:textId="47E6D707" w:rsidR="00267DC1" w:rsidRDefault="00A56204">
            <w:pPr>
              <w:widowControl w:val="0"/>
              <w:spacing w:line="240" w:lineRule="auto"/>
            </w:pPr>
            <w:r>
              <w:rPr>
                <w:i/>
              </w:rPr>
              <w:t xml:space="preserve"> no</w:t>
            </w:r>
          </w:p>
        </w:tc>
      </w:tr>
      <w:tr w:rsidR="00267DC1" w14:paraId="5D41BD1E" w14:textId="77777777">
        <w:trPr>
          <w:trHeight w:val="330"/>
        </w:trPr>
        <w:tc>
          <w:tcPr>
            <w:tcW w:w="4095" w:type="dxa"/>
          </w:tcPr>
          <w:p w14:paraId="1C516274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Doppio titolo</w:t>
            </w:r>
          </w:p>
        </w:tc>
        <w:tc>
          <w:tcPr>
            <w:tcW w:w="4815" w:type="dxa"/>
          </w:tcPr>
          <w:p w14:paraId="793ABBC0" w14:textId="7DD3F457" w:rsidR="00267DC1" w:rsidRDefault="00A56204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 No</w:t>
            </w:r>
          </w:p>
        </w:tc>
      </w:tr>
      <w:tr w:rsidR="00267DC1" w14:paraId="7A6E8A77" w14:textId="77777777">
        <w:trPr>
          <w:trHeight w:val="330"/>
        </w:trPr>
        <w:tc>
          <w:tcPr>
            <w:tcW w:w="4095" w:type="dxa"/>
          </w:tcPr>
          <w:p w14:paraId="3E011837" w14:textId="77777777" w:rsidR="00267DC1" w:rsidRDefault="00000000">
            <w:pPr>
              <w:widowControl w:val="0"/>
              <w:spacing w:line="240" w:lineRule="auto"/>
              <w:ind w:left="60" w:right="309"/>
            </w:pPr>
            <w:r>
              <w:t>Massimo numero di crediti riconoscibili</w:t>
            </w:r>
          </w:p>
        </w:tc>
        <w:tc>
          <w:tcPr>
            <w:tcW w:w="4815" w:type="dxa"/>
          </w:tcPr>
          <w:p w14:paraId="4B0ADA89" w14:textId="45BB9242" w:rsidR="00267DC1" w:rsidRDefault="00A56204">
            <w:pPr>
              <w:widowControl w:val="0"/>
              <w:spacing w:line="240" w:lineRule="auto"/>
              <w:ind w:left="60"/>
              <w:rPr>
                <w:i/>
              </w:rPr>
            </w:pPr>
            <w:r>
              <w:rPr>
                <w:i/>
              </w:rPr>
              <w:t>12</w:t>
            </w:r>
          </w:p>
        </w:tc>
      </w:tr>
      <w:tr w:rsidR="00267DC1" w14:paraId="04DDC4FD" w14:textId="77777777">
        <w:trPr>
          <w:trHeight w:val="330"/>
        </w:trPr>
        <w:tc>
          <w:tcPr>
            <w:tcW w:w="4095" w:type="dxa"/>
          </w:tcPr>
          <w:p w14:paraId="7DC2E91E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Corsi della medesima classe</w:t>
            </w:r>
          </w:p>
        </w:tc>
        <w:tc>
          <w:tcPr>
            <w:tcW w:w="4815" w:type="dxa"/>
          </w:tcPr>
          <w:p w14:paraId="397627B3" w14:textId="249103D9" w:rsidR="00267DC1" w:rsidRDefault="00A56204">
            <w:pPr>
              <w:widowControl w:val="0"/>
              <w:spacing w:line="240" w:lineRule="auto"/>
            </w:pPr>
            <w:r>
              <w:t>no</w:t>
            </w:r>
          </w:p>
        </w:tc>
      </w:tr>
      <w:tr w:rsidR="00267DC1" w14:paraId="5402EFD7" w14:textId="77777777">
        <w:trPr>
          <w:trHeight w:val="330"/>
        </w:trPr>
        <w:tc>
          <w:tcPr>
            <w:tcW w:w="4095" w:type="dxa"/>
          </w:tcPr>
          <w:p w14:paraId="4ADAD1E9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Numero del gruppo di affinità</w:t>
            </w:r>
          </w:p>
        </w:tc>
        <w:tc>
          <w:tcPr>
            <w:tcW w:w="4815" w:type="dxa"/>
          </w:tcPr>
          <w:p w14:paraId="47B3B3BB" w14:textId="28BFBB03" w:rsidR="00267DC1" w:rsidRDefault="00A56204">
            <w:pPr>
              <w:widowControl w:val="0"/>
              <w:spacing w:line="240" w:lineRule="auto"/>
              <w:ind w:left="60"/>
            </w:pPr>
            <w:r>
              <w:t>1</w:t>
            </w:r>
          </w:p>
        </w:tc>
      </w:tr>
      <w:tr w:rsidR="00267DC1" w14:paraId="4ACA5600" w14:textId="77777777">
        <w:trPr>
          <w:trHeight w:val="330"/>
        </w:trPr>
        <w:tc>
          <w:tcPr>
            <w:tcW w:w="4095" w:type="dxa"/>
          </w:tcPr>
          <w:p w14:paraId="0FB7DBF5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Sede amministrativa</w:t>
            </w:r>
          </w:p>
        </w:tc>
        <w:tc>
          <w:tcPr>
            <w:tcW w:w="4815" w:type="dxa"/>
          </w:tcPr>
          <w:p w14:paraId="1B7DF91C" w14:textId="77777777" w:rsidR="00267DC1" w:rsidRDefault="00267DC1">
            <w:pPr>
              <w:widowControl w:val="0"/>
              <w:spacing w:line="240" w:lineRule="auto"/>
            </w:pPr>
          </w:p>
        </w:tc>
      </w:tr>
      <w:tr w:rsidR="00267DC1" w14:paraId="15494446" w14:textId="77777777">
        <w:trPr>
          <w:trHeight w:val="330"/>
        </w:trPr>
        <w:tc>
          <w:tcPr>
            <w:tcW w:w="4095" w:type="dxa"/>
          </w:tcPr>
          <w:p w14:paraId="4F522BFE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Sedi didattiche</w:t>
            </w:r>
          </w:p>
        </w:tc>
        <w:tc>
          <w:tcPr>
            <w:tcW w:w="4815" w:type="dxa"/>
          </w:tcPr>
          <w:p w14:paraId="1E6EA1FE" w14:textId="7C24048D" w:rsidR="00267DC1" w:rsidRDefault="00A56204">
            <w:pPr>
              <w:widowControl w:val="0"/>
              <w:spacing w:line="240" w:lineRule="auto"/>
              <w:ind w:left="60"/>
            </w:pPr>
            <w:r>
              <w:t>Firenze (FI)</w:t>
            </w:r>
          </w:p>
        </w:tc>
      </w:tr>
      <w:tr w:rsidR="00267DC1" w14:paraId="747438E1" w14:textId="77777777">
        <w:trPr>
          <w:trHeight w:val="330"/>
        </w:trPr>
        <w:tc>
          <w:tcPr>
            <w:tcW w:w="4095" w:type="dxa"/>
          </w:tcPr>
          <w:p w14:paraId="36CCF158" w14:textId="77777777" w:rsidR="00267DC1" w:rsidRDefault="00000000">
            <w:pPr>
              <w:widowControl w:val="0"/>
              <w:spacing w:line="240" w:lineRule="auto"/>
              <w:ind w:left="60"/>
            </w:pPr>
            <w:r>
              <w:t>Indirizzo internet</w:t>
            </w:r>
          </w:p>
        </w:tc>
        <w:tc>
          <w:tcPr>
            <w:tcW w:w="4815" w:type="dxa"/>
          </w:tcPr>
          <w:p w14:paraId="6F53947C" w14:textId="17A1E2E7" w:rsidR="00267DC1" w:rsidRDefault="00A56204" w:rsidP="00A56204">
            <w:pPr>
              <w:widowControl w:val="0"/>
              <w:spacing w:line="240" w:lineRule="auto"/>
              <w:ind w:left="60" w:right="504"/>
              <w:jc w:val="both"/>
            </w:pPr>
            <w:r w:rsidRPr="00A56204">
              <w:t>https://www.informatica.unifi.it/</w:t>
            </w:r>
          </w:p>
        </w:tc>
      </w:tr>
    </w:tbl>
    <w:p w14:paraId="29B6F5DE" w14:textId="77777777" w:rsidR="00267DC1" w:rsidRDefault="00267DC1">
      <w:pPr>
        <w:widowControl w:val="0"/>
        <w:spacing w:line="240" w:lineRule="auto"/>
        <w:jc w:val="both"/>
      </w:pPr>
    </w:p>
    <w:p w14:paraId="127BE716" w14:textId="77777777" w:rsidR="00FC5D94" w:rsidRDefault="00FC5D94">
      <w:pPr>
        <w:widowControl w:val="0"/>
        <w:spacing w:line="240" w:lineRule="auto"/>
        <w:jc w:val="both"/>
      </w:pPr>
    </w:p>
    <w:tbl>
      <w:tblPr>
        <w:tblStyle w:val="af3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3CEC7E3C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64AB2" w14:textId="77777777" w:rsidR="00267DC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ART. 2 Obiettivi formativi specifici del Corso</w:t>
            </w:r>
          </w:p>
        </w:tc>
      </w:tr>
    </w:tbl>
    <w:p w14:paraId="57B38908" w14:textId="77777777" w:rsidR="00267DC1" w:rsidRDefault="00267DC1">
      <w:pPr>
        <w:widowControl w:val="0"/>
        <w:spacing w:line="288" w:lineRule="auto"/>
        <w:jc w:val="both"/>
        <w:rPr>
          <w:b/>
        </w:rPr>
      </w:pPr>
    </w:p>
    <w:p w14:paraId="1D9CCB74" w14:textId="77777777" w:rsidR="00267DC1" w:rsidRPr="003C2165" w:rsidRDefault="00000000">
      <w:pPr>
        <w:widowControl w:val="0"/>
        <w:spacing w:line="288" w:lineRule="auto"/>
        <w:jc w:val="both"/>
        <w:rPr>
          <w:i/>
          <w:iCs/>
          <w:sz w:val="20"/>
          <w:szCs w:val="20"/>
        </w:rPr>
      </w:pPr>
      <w:r w:rsidRPr="003C2165">
        <w:rPr>
          <w:i/>
          <w:iCs/>
          <w:sz w:val="20"/>
          <w:szCs w:val="20"/>
        </w:rPr>
        <w:t>Indicare:</w:t>
      </w:r>
    </w:p>
    <w:p w14:paraId="2335E8ED" w14:textId="4B04EE26" w:rsidR="00267DC1" w:rsidRPr="003C2165" w:rsidRDefault="00000000">
      <w:pPr>
        <w:widowControl w:val="0"/>
        <w:numPr>
          <w:ilvl w:val="0"/>
          <w:numId w:val="1"/>
        </w:numPr>
        <w:spacing w:line="288" w:lineRule="auto"/>
        <w:jc w:val="both"/>
        <w:rPr>
          <w:i/>
          <w:iCs/>
          <w:sz w:val="20"/>
          <w:szCs w:val="20"/>
        </w:rPr>
      </w:pPr>
      <w:r w:rsidRPr="003C2165">
        <w:rPr>
          <w:i/>
          <w:iCs/>
          <w:sz w:val="20"/>
          <w:szCs w:val="20"/>
        </w:rPr>
        <w:t>gli obiettivi formativi specifici del corso di studio e i risultati di apprendimento attesi, con riferimento ai quadri A4.a, A4b.1-2, A4.c</w:t>
      </w:r>
      <w:r w:rsidR="006E64BA">
        <w:rPr>
          <w:i/>
          <w:iCs/>
          <w:sz w:val="20"/>
          <w:szCs w:val="20"/>
        </w:rPr>
        <w:t xml:space="preserve"> </w:t>
      </w:r>
      <w:r w:rsidRPr="003C2165">
        <w:rPr>
          <w:i/>
          <w:iCs/>
          <w:sz w:val="20"/>
          <w:szCs w:val="20"/>
        </w:rPr>
        <w:t>della SUA-</w:t>
      </w:r>
      <w:proofErr w:type="spellStart"/>
      <w:r w:rsidRPr="003C2165">
        <w:rPr>
          <w:i/>
          <w:iCs/>
          <w:sz w:val="20"/>
          <w:szCs w:val="20"/>
        </w:rPr>
        <w:t>CdS</w:t>
      </w:r>
      <w:proofErr w:type="spellEnd"/>
      <w:r w:rsidRPr="003C2165">
        <w:rPr>
          <w:i/>
          <w:iCs/>
          <w:sz w:val="20"/>
          <w:szCs w:val="20"/>
        </w:rPr>
        <w:t xml:space="preserve">. </w:t>
      </w:r>
    </w:p>
    <w:p w14:paraId="66358005" w14:textId="2CAAF2B3" w:rsidR="00267DC1" w:rsidRPr="003C2165" w:rsidRDefault="00000000">
      <w:pPr>
        <w:widowControl w:val="0"/>
        <w:numPr>
          <w:ilvl w:val="0"/>
          <w:numId w:val="1"/>
        </w:numPr>
        <w:spacing w:line="288" w:lineRule="auto"/>
        <w:jc w:val="both"/>
        <w:rPr>
          <w:i/>
          <w:iCs/>
          <w:sz w:val="20"/>
          <w:szCs w:val="20"/>
        </w:rPr>
      </w:pPr>
      <w:r w:rsidRPr="003C2165">
        <w:rPr>
          <w:i/>
          <w:iCs/>
          <w:sz w:val="20"/>
          <w:szCs w:val="20"/>
        </w:rPr>
        <w:t>gli sbocchi occupazionali e professionali, con riferimento ai quadri A2.a e A2.b</w:t>
      </w:r>
      <w:r w:rsidR="00BF0559">
        <w:rPr>
          <w:i/>
          <w:iCs/>
          <w:sz w:val="20"/>
          <w:szCs w:val="20"/>
        </w:rPr>
        <w:t xml:space="preserve"> </w:t>
      </w:r>
      <w:r w:rsidRPr="003C2165">
        <w:rPr>
          <w:i/>
          <w:iCs/>
          <w:sz w:val="20"/>
          <w:szCs w:val="20"/>
        </w:rPr>
        <w:t>della SUA-</w:t>
      </w:r>
      <w:proofErr w:type="spellStart"/>
      <w:r w:rsidRPr="003C2165">
        <w:rPr>
          <w:i/>
          <w:iCs/>
          <w:sz w:val="20"/>
          <w:szCs w:val="20"/>
        </w:rPr>
        <w:t>CdS</w:t>
      </w:r>
      <w:proofErr w:type="spellEnd"/>
      <w:r w:rsidRPr="003C2165">
        <w:rPr>
          <w:i/>
          <w:iCs/>
          <w:sz w:val="20"/>
          <w:szCs w:val="20"/>
        </w:rPr>
        <w:t>.</w:t>
      </w:r>
    </w:p>
    <w:p w14:paraId="3858B9A3" w14:textId="77777777" w:rsidR="00267DC1" w:rsidRDefault="00267DC1">
      <w:pPr>
        <w:widowControl w:val="0"/>
        <w:spacing w:line="288" w:lineRule="auto"/>
        <w:rPr>
          <w:b/>
        </w:rPr>
      </w:pPr>
    </w:p>
    <w:p w14:paraId="4E082BC4" w14:textId="0635CC64" w:rsidR="00CC2E30" w:rsidRPr="006E64BA" w:rsidRDefault="00CC2E30">
      <w:pPr>
        <w:widowControl w:val="0"/>
        <w:spacing w:line="288" w:lineRule="auto"/>
        <w:rPr>
          <w:b/>
          <w:i/>
          <w:iCs/>
        </w:rPr>
      </w:pPr>
      <w:r w:rsidRPr="006E64BA">
        <w:rPr>
          <w:b/>
          <w:i/>
          <w:iCs/>
        </w:rPr>
        <w:t xml:space="preserve">(su questa parte non </w:t>
      </w:r>
      <w:r w:rsidR="001A2514" w:rsidRPr="006E64BA">
        <w:rPr>
          <w:b/>
          <w:i/>
          <w:iCs/>
        </w:rPr>
        <w:t xml:space="preserve">evidenzio </w:t>
      </w:r>
      <w:r w:rsidRPr="006E64BA">
        <w:rPr>
          <w:b/>
          <w:i/>
          <w:iCs/>
        </w:rPr>
        <w:t xml:space="preserve">le modifiche perché è stata cambiata </w:t>
      </w:r>
      <w:r w:rsidR="001A2514" w:rsidRPr="006E64BA">
        <w:rPr>
          <w:b/>
          <w:i/>
          <w:iCs/>
        </w:rPr>
        <w:t xml:space="preserve">quasi </w:t>
      </w:r>
      <w:r w:rsidR="001A2514" w:rsidRPr="006E64BA">
        <w:rPr>
          <w:b/>
          <w:i/>
          <w:iCs/>
        </w:rPr>
        <w:lastRenderedPageBreak/>
        <w:t>integralmente</w:t>
      </w:r>
      <w:r w:rsidRPr="006E64BA">
        <w:rPr>
          <w:b/>
          <w:i/>
          <w:iCs/>
        </w:rPr>
        <w:t>)</w:t>
      </w:r>
    </w:p>
    <w:p w14:paraId="0F2E1BAF" w14:textId="77777777" w:rsidR="00CC2E30" w:rsidRDefault="00CC2E30">
      <w:pPr>
        <w:widowControl w:val="0"/>
        <w:spacing w:line="288" w:lineRule="auto"/>
        <w:rPr>
          <w:b/>
        </w:rPr>
      </w:pPr>
    </w:p>
    <w:p w14:paraId="4F977231" w14:textId="328E147A" w:rsidR="005D555A" w:rsidRDefault="00CF240A" w:rsidP="00E00A49">
      <w:pPr>
        <w:widowControl w:val="0"/>
        <w:spacing w:line="288" w:lineRule="auto"/>
        <w:jc w:val="both"/>
        <w:rPr>
          <w:bCs/>
          <w:lang w:val="it-IT"/>
        </w:rPr>
      </w:pPr>
      <w:r w:rsidRPr="00CF240A">
        <w:rPr>
          <w:bCs/>
          <w:lang w:val="it-IT"/>
        </w:rPr>
        <w:t xml:space="preserve">Il Corso di Laurea in Informatica </w:t>
      </w:r>
      <w:r w:rsidR="004B3604">
        <w:rPr>
          <w:bCs/>
          <w:lang w:val="it-IT"/>
        </w:rPr>
        <w:t>ha l’obiettivo di fornire</w:t>
      </w:r>
      <w:r w:rsidRPr="00CF240A">
        <w:rPr>
          <w:bCs/>
          <w:lang w:val="it-IT"/>
        </w:rPr>
        <w:t xml:space="preserve"> una solida </w:t>
      </w:r>
      <w:r w:rsidR="00271A10">
        <w:rPr>
          <w:bCs/>
          <w:lang w:val="it-IT"/>
        </w:rPr>
        <w:t xml:space="preserve">preparazione teorica, metodologica e tecnologica nelle </w:t>
      </w:r>
      <w:r w:rsidRPr="00CF240A">
        <w:rPr>
          <w:bCs/>
          <w:lang w:val="it-IT"/>
        </w:rPr>
        <w:t>Scienze e Tecnologie Informatiche</w:t>
      </w:r>
      <w:r w:rsidR="00E26269">
        <w:rPr>
          <w:bCs/>
          <w:lang w:val="it-IT"/>
        </w:rPr>
        <w:t>.</w:t>
      </w:r>
      <w:r w:rsidR="00000A0D">
        <w:rPr>
          <w:bCs/>
          <w:lang w:val="it-IT"/>
        </w:rPr>
        <w:t xml:space="preserve"> </w:t>
      </w:r>
      <w:r w:rsidR="006E64BA">
        <w:t xml:space="preserve">Il percorso fornisce competenze teoriche, metodologiche, sperimentali ed applicative nelle aree fondamentali dell'informatica e per la progettazione, produzione ed utilizzazione della varietà di applicazioni richieste nella Società dell'Informazione. </w:t>
      </w:r>
      <w:r w:rsidR="00CC2E30">
        <w:rPr>
          <w:bCs/>
          <w:lang w:val="it-IT"/>
        </w:rPr>
        <w:t xml:space="preserve">Il completamento </w:t>
      </w:r>
      <w:r w:rsidR="003C090D">
        <w:rPr>
          <w:bCs/>
          <w:lang w:val="it-IT"/>
        </w:rPr>
        <w:t xml:space="preserve">del percorso </w:t>
      </w:r>
      <w:r w:rsidR="00CC2E30">
        <w:rPr>
          <w:bCs/>
          <w:lang w:val="it-IT"/>
        </w:rPr>
        <w:t>c</w:t>
      </w:r>
      <w:r w:rsidR="00271A10" w:rsidRPr="00271A10">
        <w:rPr>
          <w:bCs/>
          <w:lang w:val="it-IT"/>
        </w:rPr>
        <w:t xml:space="preserve">onsente </w:t>
      </w:r>
      <w:r w:rsidR="00E00A49">
        <w:rPr>
          <w:bCs/>
          <w:lang w:val="it-IT"/>
        </w:rPr>
        <w:t xml:space="preserve">sia </w:t>
      </w:r>
      <w:r w:rsidR="003C090D">
        <w:rPr>
          <w:bCs/>
          <w:lang w:val="it-IT"/>
        </w:rPr>
        <w:t xml:space="preserve">la prosecuzione degli studi nei corsi di laurea magistrale, </w:t>
      </w:r>
      <w:r w:rsidR="00E00A49">
        <w:rPr>
          <w:bCs/>
          <w:lang w:val="it-IT"/>
        </w:rPr>
        <w:t xml:space="preserve">sia </w:t>
      </w:r>
      <w:r w:rsidR="003C090D">
        <w:rPr>
          <w:bCs/>
          <w:lang w:val="it-IT"/>
        </w:rPr>
        <w:t>l’acquisizione delle competenze necessarie per ricoprire il ruolo di professionista informatico</w:t>
      </w:r>
      <w:r w:rsidR="00E00A49">
        <w:rPr>
          <w:bCs/>
          <w:lang w:val="it-IT"/>
        </w:rPr>
        <w:t>, in grado di</w:t>
      </w:r>
      <w:r w:rsidR="00E26269">
        <w:rPr>
          <w:bCs/>
          <w:lang w:val="it-IT"/>
        </w:rPr>
        <w:t xml:space="preserve"> </w:t>
      </w:r>
      <w:r w:rsidRPr="00CF240A">
        <w:rPr>
          <w:bCs/>
          <w:lang w:val="it-IT"/>
        </w:rPr>
        <w:t>inserirsi in attività lavorative che richiedano familiarità col metodo scientifico</w:t>
      </w:r>
      <w:r w:rsidR="00E26269">
        <w:rPr>
          <w:bCs/>
          <w:lang w:val="it-IT"/>
        </w:rPr>
        <w:t xml:space="preserve"> </w:t>
      </w:r>
      <w:r w:rsidR="00E00A49">
        <w:rPr>
          <w:bCs/>
          <w:lang w:val="it-IT"/>
        </w:rPr>
        <w:t xml:space="preserve">e </w:t>
      </w:r>
      <w:r w:rsidRPr="00CF240A">
        <w:rPr>
          <w:bCs/>
          <w:lang w:val="it-IT"/>
        </w:rPr>
        <w:t xml:space="preserve">capacità di applicazione di metodi e tecniche </w:t>
      </w:r>
      <w:r w:rsidR="003C090D">
        <w:rPr>
          <w:bCs/>
          <w:lang w:val="it-IT"/>
        </w:rPr>
        <w:t xml:space="preserve">informatiche </w:t>
      </w:r>
      <w:r w:rsidRPr="00CF240A">
        <w:rPr>
          <w:bCs/>
          <w:lang w:val="it-IT"/>
        </w:rPr>
        <w:t>innovative.</w:t>
      </w:r>
    </w:p>
    <w:p w14:paraId="47545B01" w14:textId="77777777" w:rsidR="00F07F0B" w:rsidRDefault="00F07F0B" w:rsidP="00CF240A">
      <w:pPr>
        <w:widowControl w:val="0"/>
        <w:spacing w:line="288" w:lineRule="auto"/>
        <w:jc w:val="both"/>
        <w:rPr>
          <w:bCs/>
          <w:lang w:val="it-IT"/>
        </w:rPr>
      </w:pPr>
    </w:p>
    <w:p w14:paraId="5C03F091" w14:textId="32B677E9" w:rsidR="00E10054" w:rsidRDefault="00406BC5" w:rsidP="00E26269">
      <w:pPr>
        <w:widowControl w:val="0"/>
        <w:spacing w:line="288" w:lineRule="auto"/>
        <w:jc w:val="both"/>
        <w:rPr>
          <w:bCs/>
        </w:rPr>
      </w:pPr>
      <w:r w:rsidRPr="00406BC5">
        <w:rPr>
          <w:bCs/>
        </w:rPr>
        <w:t xml:space="preserve">I principali obiettivi formativi </w:t>
      </w:r>
      <w:r w:rsidR="00E26269">
        <w:rPr>
          <w:bCs/>
        </w:rPr>
        <w:t>del Corso di Studio (</w:t>
      </w:r>
      <w:proofErr w:type="spellStart"/>
      <w:r w:rsidR="00E26269">
        <w:rPr>
          <w:bCs/>
        </w:rPr>
        <w:t>CdS</w:t>
      </w:r>
      <w:proofErr w:type="spellEnd"/>
      <w:r w:rsidR="00E26269">
        <w:rPr>
          <w:bCs/>
        </w:rPr>
        <w:t xml:space="preserve">) </w:t>
      </w:r>
      <w:r w:rsidRPr="00406BC5">
        <w:rPr>
          <w:bCs/>
        </w:rPr>
        <w:t xml:space="preserve">possono essere così </w:t>
      </w:r>
      <w:r w:rsidR="00727C14">
        <w:rPr>
          <w:bCs/>
        </w:rPr>
        <w:t>riassunti</w:t>
      </w:r>
      <w:r w:rsidRPr="00406BC5">
        <w:rPr>
          <w:bCs/>
        </w:rPr>
        <w:t>:</w:t>
      </w:r>
    </w:p>
    <w:p w14:paraId="74B1F4B7" w14:textId="77777777" w:rsidR="00E10054" w:rsidRDefault="00E10054" w:rsidP="000128D3">
      <w:pPr>
        <w:widowControl w:val="0"/>
        <w:spacing w:line="288" w:lineRule="auto"/>
        <w:jc w:val="both"/>
        <w:rPr>
          <w:bCs/>
        </w:rPr>
      </w:pPr>
    </w:p>
    <w:p w14:paraId="71CD4DA6" w14:textId="1CBA894D" w:rsidR="00E26269" w:rsidRDefault="00E26269" w:rsidP="000128D3">
      <w:pPr>
        <w:widowControl w:val="0"/>
        <w:spacing w:line="288" w:lineRule="auto"/>
        <w:jc w:val="both"/>
        <w:rPr>
          <w:bCs/>
        </w:rPr>
      </w:pPr>
      <w:r>
        <w:rPr>
          <w:bCs/>
        </w:rPr>
        <w:t xml:space="preserve">- </w:t>
      </w:r>
      <w:r w:rsidR="00727C14">
        <w:rPr>
          <w:bCs/>
        </w:rPr>
        <w:t xml:space="preserve">possedere </w:t>
      </w:r>
      <w:r w:rsidR="00F07F0B">
        <w:rPr>
          <w:bCs/>
        </w:rPr>
        <w:t xml:space="preserve">una solida </w:t>
      </w:r>
      <w:r w:rsidR="00727C14">
        <w:rPr>
          <w:bCs/>
        </w:rPr>
        <w:t xml:space="preserve">conoscenza e </w:t>
      </w:r>
      <w:r w:rsidR="00406BC5" w:rsidRPr="00406BC5">
        <w:rPr>
          <w:bCs/>
        </w:rPr>
        <w:t xml:space="preserve">comprensione dei </w:t>
      </w:r>
      <w:r w:rsidR="00727C14">
        <w:rPr>
          <w:bCs/>
        </w:rPr>
        <w:t xml:space="preserve">fondamenti </w:t>
      </w:r>
      <w:r w:rsidR="00406BC5" w:rsidRPr="00406BC5">
        <w:rPr>
          <w:bCs/>
        </w:rPr>
        <w:t xml:space="preserve">dell'informatica, </w:t>
      </w:r>
      <w:r w:rsidR="00F07F0B">
        <w:rPr>
          <w:bCs/>
        </w:rPr>
        <w:t>delle loro applicazioni, e del ruolo e relazioni con le discipline matematico-fisiche, statistiche e ingegneristiche</w:t>
      </w:r>
      <w:r w:rsidR="00DF769F">
        <w:rPr>
          <w:bCs/>
        </w:rPr>
        <w:t>;</w:t>
      </w:r>
    </w:p>
    <w:p w14:paraId="19E6D2A3" w14:textId="77777777" w:rsidR="006E64BA" w:rsidRDefault="006E64BA" w:rsidP="00F07F0B">
      <w:pPr>
        <w:widowControl w:val="0"/>
        <w:spacing w:line="288" w:lineRule="auto"/>
        <w:jc w:val="both"/>
        <w:rPr>
          <w:bCs/>
        </w:rPr>
      </w:pPr>
    </w:p>
    <w:p w14:paraId="09BCE2F8" w14:textId="5201DD55" w:rsidR="00727C14" w:rsidRDefault="00E26269" w:rsidP="00727C14">
      <w:pPr>
        <w:widowControl w:val="0"/>
        <w:spacing w:line="288" w:lineRule="auto"/>
        <w:jc w:val="both"/>
        <w:rPr>
          <w:bCs/>
        </w:rPr>
      </w:pPr>
      <w:r>
        <w:rPr>
          <w:bCs/>
        </w:rPr>
        <w:t xml:space="preserve">- </w:t>
      </w:r>
      <w:r w:rsidR="00F07F0B">
        <w:rPr>
          <w:bCs/>
        </w:rPr>
        <w:t xml:space="preserve">saper formulare </w:t>
      </w:r>
      <w:r w:rsidR="00727C14">
        <w:rPr>
          <w:bCs/>
        </w:rPr>
        <w:t xml:space="preserve">e modellare </w:t>
      </w:r>
      <w:r w:rsidR="00406BC5" w:rsidRPr="00406BC5">
        <w:rPr>
          <w:bCs/>
        </w:rPr>
        <w:t xml:space="preserve">problemi reali, in cui l'informatica </w:t>
      </w:r>
      <w:r w:rsidR="00727C14">
        <w:rPr>
          <w:bCs/>
        </w:rPr>
        <w:t xml:space="preserve">costituisce </w:t>
      </w:r>
      <w:r w:rsidR="00406BC5" w:rsidRPr="00406BC5">
        <w:rPr>
          <w:bCs/>
        </w:rPr>
        <w:t>parte della soluzione, e</w:t>
      </w:r>
      <w:r w:rsidR="00F07F0B">
        <w:rPr>
          <w:bCs/>
        </w:rPr>
        <w:t xml:space="preserve">d </w:t>
      </w:r>
      <w:r w:rsidR="00727C14">
        <w:rPr>
          <w:bCs/>
        </w:rPr>
        <w:t xml:space="preserve">identificarne </w:t>
      </w:r>
      <w:r w:rsidR="00406BC5" w:rsidRPr="00406BC5">
        <w:rPr>
          <w:bCs/>
        </w:rPr>
        <w:t xml:space="preserve">metodi adeguati per </w:t>
      </w:r>
      <w:r w:rsidR="00727C14">
        <w:rPr>
          <w:bCs/>
        </w:rPr>
        <w:t>l’</w:t>
      </w:r>
      <w:r w:rsidR="00406BC5" w:rsidRPr="00406BC5">
        <w:rPr>
          <w:bCs/>
        </w:rPr>
        <w:t xml:space="preserve">analisi e la </w:t>
      </w:r>
      <w:r w:rsidR="00F07F0B">
        <w:rPr>
          <w:bCs/>
        </w:rPr>
        <w:t>risoluzione</w:t>
      </w:r>
      <w:r w:rsidR="00727C14">
        <w:rPr>
          <w:bCs/>
        </w:rPr>
        <w:t>;</w:t>
      </w:r>
    </w:p>
    <w:p w14:paraId="0F5EA619" w14:textId="77777777" w:rsidR="0022696D" w:rsidRDefault="0022696D" w:rsidP="0022696D">
      <w:pPr>
        <w:widowControl w:val="0"/>
        <w:spacing w:line="288" w:lineRule="auto"/>
        <w:jc w:val="both"/>
        <w:rPr>
          <w:bCs/>
        </w:rPr>
      </w:pPr>
    </w:p>
    <w:p w14:paraId="430FC2CD" w14:textId="342F38D9" w:rsidR="00E26269" w:rsidRDefault="00E26269" w:rsidP="0022696D">
      <w:pPr>
        <w:widowControl w:val="0"/>
        <w:spacing w:line="288" w:lineRule="auto"/>
        <w:jc w:val="both"/>
        <w:rPr>
          <w:bCs/>
        </w:rPr>
      </w:pPr>
      <w:r>
        <w:rPr>
          <w:bCs/>
        </w:rPr>
        <w:t xml:space="preserve">- </w:t>
      </w:r>
      <w:r w:rsidR="000128D3">
        <w:rPr>
          <w:bCs/>
        </w:rPr>
        <w:t xml:space="preserve">riconoscere e </w:t>
      </w:r>
      <w:r w:rsidR="00406BC5" w:rsidRPr="00406BC5">
        <w:rPr>
          <w:bCs/>
        </w:rPr>
        <w:t xml:space="preserve">valutare gli aspetti </w:t>
      </w:r>
      <w:r w:rsidR="000128D3">
        <w:rPr>
          <w:bCs/>
        </w:rPr>
        <w:t xml:space="preserve">tecnici, </w:t>
      </w:r>
      <w:r w:rsidR="00406BC5" w:rsidRPr="00406BC5">
        <w:rPr>
          <w:bCs/>
        </w:rPr>
        <w:t>economici, sociali</w:t>
      </w:r>
      <w:r w:rsidR="004B3604">
        <w:rPr>
          <w:bCs/>
        </w:rPr>
        <w:t>, etici</w:t>
      </w:r>
      <w:r w:rsidR="00406BC5" w:rsidRPr="00406BC5">
        <w:rPr>
          <w:bCs/>
        </w:rPr>
        <w:t xml:space="preserve"> e </w:t>
      </w:r>
      <w:r w:rsidR="004B3604">
        <w:rPr>
          <w:bCs/>
        </w:rPr>
        <w:t xml:space="preserve">normativi </w:t>
      </w:r>
      <w:r w:rsidR="00406BC5" w:rsidRPr="00406BC5">
        <w:rPr>
          <w:bCs/>
        </w:rPr>
        <w:t>della pratica informatica</w:t>
      </w:r>
      <w:r w:rsidR="000128D3">
        <w:rPr>
          <w:bCs/>
        </w:rPr>
        <w:t>,</w:t>
      </w:r>
      <w:r w:rsidR="00F07F0B">
        <w:rPr>
          <w:bCs/>
        </w:rPr>
        <w:t xml:space="preserve"> e</w:t>
      </w:r>
      <w:r w:rsidR="00406BC5" w:rsidRPr="00406BC5">
        <w:rPr>
          <w:bCs/>
        </w:rPr>
        <w:t xml:space="preserve"> proporre soluzioni adeguate alle risorse disponibili</w:t>
      </w:r>
      <w:r w:rsidR="00DF769F">
        <w:rPr>
          <w:bCs/>
        </w:rPr>
        <w:t>;</w:t>
      </w:r>
    </w:p>
    <w:p w14:paraId="5FED87BD" w14:textId="77777777" w:rsidR="0022696D" w:rsidRDefault="0022696D" w:rsidP="0022696D">
      <w:pPr>
        <w:widowControl w:val="0"/>
        <w:spacing w:line="288" w:lineRule="auto"/>
        <w:jc w:val="both"/>
        <w:rPr>
          <w:bCs/>
        </w:rPr>
      </w:pPr>
    </w:p>
    <w:p w14:paraId="464F50D6" w14:textId="77777777" w:rsidR="00727C14" w:rsidRDefault="00E26269" w:rsidP="00727C14">
      <w:pPr>
        <w:widowControl w:val="0"/>
        <w:spacing w:line="288" w:lineRule="auto"/>
        <w:jc w:val="both"/>
        <w:rPr>
          <w:bCs/>
        </w:rPr>
      </w:pPr>
      <w:r>
        <w:rPr>
          <w:bCs/>
        </w:rPr>
        <w:t xml:space="preserve">- </w:t>
      </w:r>
      <w:r w:rsidR="00406BC5" w:rsidRPr="00406BC5">
        <w:rPr>
          <w:bCs/>
        </w:rPr>
        <w:t xml:space="preserve">comunicare in modo efficace </w:t>
      </w:r>
      <w:r w:rsidR="00F07F0B">
        <w:rPr>
          <w:bCs/>
        </w:rPr>
        <w:t>utilizzando il linguaggio tecnico appropriato</w:t>
      </w:r>
      <w:r w:rsidR="00406BC5" w:rsidRPr="00406BC5">
        <w:rPr>
          <w:bCs/>
        </w:rPr>
        <w:t>.</w:t>
      </w:r>
    </w:p>
    <w:p w14:paraId="19D9FBB7" w14:textId="77777777" w:rsidR="00727C14" w:rsidRDefault="00727C14" w:rsidP="00727C14">
      <w:pPr>
        <w:widowControl w:val="0"/>
        <w:spacing w:line="288" w:lineRule="auto"/>
        <w:jc w:val="both"/>
        <w:rPr>
          <w:bCs/>
        </w:rPr>
      </w:pPr>
    </w:p>
    <w:p w14:paraId="767AF792" w14:textId="52D627F1" w:rsidR="00727C14" w:rsidRPr="00727C14" w:rsidRDefault="00727C14" w:rsidP="00727C14">
      <w:pPr>
        <w:widowControl w:val="0"/>
        <w:spacing w:line="288" w:lineRule="auto"/>
        <w:jc w:val="both"/>
        <w:rPr>
          <w:bCs/>
        </w:rPr>
      </w:pPr>
      <w:r>
        <w:rPr>
          <w:bCs/>
        </w:rPr>
        <w:t xml:space="preserve">- acquisire la capacità di </w:t>
      </w:r>
      <w:r w:rsidRPr="00727C14">
        <w:rPr>
          <w:bCs/>
          <w:lang w:val="it-IT"/>
        </w:rPr>
        <w:t xml:space="preserve">aggiornare autonomamente le proprie conoscenze in relazione all’evoluzione delle tecnologie informatiche e </w:t>
      </w:r>
      <w:r>
        <w:rPr>
          <w:bCs/>
          <w:lang w:val="it-IT"/>
        </w:rPr>
        <w:t xml:space="preserve">di </w:t>
      </w:r>
      <w:r w:rsidRPr="00727C14">
        <w:rPr>
          <w:bCs/>
          <w:lang w:val="it-IT"/>
        </w:rPr>
        <w:t xml:space="preserve">proseguire la formazione in percorsi di </w:t>
      </w:r>
      <w:r>
        <w:rPr>
          <w:bCs/>
          <w:lang w:val="it-IT"/>
        </w:rPr>
        <w:t>laurea magistrale</w:t>
      </w:r>
      <w:r w:rsidRPr="00727C14">
        <w:rPr>
          <w:bCs/>
          <w:lang w:val="it-IT"/>
        </w:rPr>
        <w:t>.</w:t>
      </w:r>
    </w:p>
    <w:p w14:paraId="3A25F3FD" w14:textId="77777777" w:rsidR="00727C14" w:rsidRPr="00727C14" w:rsidRDefault="00727C14" w:rsidP="005B7B46">
      <w:pPr>
        <w:widowControl w:val="0"/>
        <w:spacing w:line="288" w:lineRule="auto"/>
        <w:jc w:val="both"/>
        <w:rPr>
          <w:bCs/>
          <w:lang w:val="it-IT"/>
        </w:rPr>
      </w:pPr>
    </w:p>
    <w:p w14:paraId="0687E12B" w14:textId="159B7698" w:rsidR="00F07F0B" w:rsidRDefault="005B7B46" w:rsidP="00F07F0B">
      <w:pPr>
        <w:widowControl w:val="0"/>
        <w:spacing w:line="288" w:lineRule="auto"/>
        <w:jc w:val="both"/>
        <w:rPr>
          <w:bCs/>
          <w:lang w:val="it-IT"/>
        </w:rPr>
      </w:pPr>
      <w:r>
        <w:rPr>
          <w:bCs/>
          <w:lang w:val="it-IT"/>
        </w:rPr>
        <w:t xml:space="preserve">Il raggiungimento degli obiettivi formativi è realizzato tramite </w:t>
      </w:r>
      <w:r w:rsidR="00DF769F">
        <w:rPr>
          <w:bCs/>
          <w:lang w:val="it-IT"/>
        </w:rPr>
        <w:t xml:space="preserve">attività formative </w:t>
      </w:r>
      <w:r w:rsidR="00727C14">
        <w:rPr>
          <w:bCs/>
          <w:lang w:val="it-IT"/>
        </w:rPr>
        <w:t>articolate nei tre anni di corso</w:t>
      </w:r>
      <w:r>
        <w:rPr>
          <w:bCs/>
          <w:lang w:val="it-IT"/>
        </w:rPr>
        <w:t xml:space="preserve">. Il primo anno </w:t>
      </w:r>
      <w:r w:rsidR="003C090D">
        <w:rPr>
          <w:bCs/>
          <w:lang w:val="it-IT"/>
        </w:rPr>
        <w:t xml:space="preserve">è dedicato alle </w:t>
      </w:r>
      <w:r w:rsidR="007B45F3" w:rsidRPr="007B45F3">
        <w:rPr>
          <w:bCs/>
          <w:lang w:val="it-IT"/>
        </w:rPr>
        <w:t>attività formative</w:t>
      </w:r>
      <w:r w:rsidR="007B45F3">
        <w:rPr>
          <w:bCs/>
          <w:lang w:val="it-IT"/>
        </w:rPr>
        <w:t xml:space="preserve"> di </w:t>
      </w:r>
      <w:r w:rsidR="00F07F0B">
        <w:rPr>
          <w:bCs/>
          <w:lang w:val="it-IT"/>
        </w:rPr>
        <w:t>base</w:t>
      </w:r>
      <w:r w:rsidR="003C090D">
        <w:rPr>
          <w:bCs/>
          <w:lang w:val="it-IT"/>
        </w:rPr>
        <w:t xml:space="preserve">, che includono </w:t>
      </w:r>
      <w:r w:rsidR="003C090D" w:rsidRPr="003C090D">
        <w:rPr>
          <w:bCs/>
          <w:lang w:val="it-IT"/>
        </w:rPr>
        <w:t>il metodo informatico</w:t>
      </w:r>
      <w:r w:rsidR="0080743F">
        <w:rPr>
          <w:bCs/>
          <w:lang w:val="it-IT"/>
        </w:rPr>
        <w:t xml:space="preserve">, </w:t>
      </w:r>
      <w:r w:rsidR="003C090D" w:rsidRPr="003C090D">
        <w:rPr>
          <w:bCs/>
          <w:lang w:val="it-IT"/>
        </w:rPr>
        <w:t xml:space="preserve">i paradigmi fondamentali </w:t>
      </w:r>
      <w:r w:rsidR="00000A0D">
        <w:rPr>
          <w:bCs/>
          <w:lang w:val="it-IT"/>
        </w:rPr>
        <w:t xml:space="preserve">della </w:t>
      </w:r>
      <w:r w:rsidR="003C090D" w:rsidRPr="003C090D">
        <w:rPr>
          <w:bCs/>
          <w:lang w:val="it-IT"/>
        </w:rPr>
        <w:t>programmazione</w:t>
      </w:r>
      <w:r w:rsidR="00000A0D">
        <w:rPr>
          <w:bCs/>
          <w:lang w:val="it-IT"/>
        </w:rPr>
        <w:t xml:space="preserve"> e</w:t>
      </w:r>
      <w:r w:rsidR="003C090D" w:rsidRPr="003C090D">
        <w:rPr>
          <w:bCs/>
          <w:lang w:val="it-IT"/>
        </w:rPr>
        <w:t xml:space="preserve"> </w:t>
      </w:r>
      <w:r w:rsidR="00000A0D">
        <w:rPr>
          <w:bCs/>
          <w:lang w:val="it-IT"/>
        </w:rPr>
        <w:t xml:space="preserve">delle </w:t>
      </w:r>
      <w:r w:rsidR="003C090D" w:rsidRPr="003C090D">
        <w:rPr>
          <w:bCs/>
          <w:lang w:val="it-IT"/>
        </w:rPr>
        <w:t>architetture dei calcolatori</w:t>
      </w:r>
      <w:r w:rsidR="003C090D">
        <w:rPr>
          <w:bCs/>
          <w:lang w:val="it-IT"/>
        </w:rPr>
        <w:t>,</w:t>
      </w:r>
      <w:r w:rsidR="003C090D" w:rsidRPr="003C090D">
        <w:rPr>
          <w:bCs/>
          <w:lang w:val="it-IT"/>
        </w:rPr>
        <w:t xml:space="preserve"> e gli strumenti matematici necessari </w:t>
      </w:r>
      <w:r w:rsidR="00727C14">
        <w:rPr>
          <w:bCs/>
          <w:lang w:val="it-IT"/>
        </w:rPr>
        <w:t xml:space="preserve">per affrontare gli insegnamenti degli </w:t>
      </w:r>
      <w:r w:rsidR="00DF769F">
        <w:rPr>
          <w:bCs/>
          <w:lang w:val="it-IT"/>
        </w:rPr>
        <w:t xml:space="preserve">anni </w:t>
      </w:r>
      <w:r>
        <w:rPr>
          <w:bCs/>
          <w:lang w:val="it-IT"/>
        </w:rPr>
        <w:t>successivi.</w:t>
      </w:r>
    </w:p>
    <w:p w14:paraId="41496264" w14:textId="77777777" w:rsidR="007B45F3" w:rsidRPr="00CC2E30" w:rsidRDefault="007B45F3" w:rsidP="00E26269">
      <w:pPr>
        <w:widowControl w:val="0"/>
        <w:spacing w:line="288" w:lineRule="auto"/>
        <w:jc w:val="both"/>
        <w:rPr>
          <w:bCs/>
          <w:lang w:val="it-IT"/>
        </w:rPr>
      </w:pPr>
    </w:p>
    <w:p w14:paraId="6C2DF936" w14:textId="6FC09463" w:rsidR="008B015D" w:rsidRPr="008B015D" w:rsidRDefault="008B015D" w:rsidP="008B015D">
      <w:pPr>
        <w:widowControl w:val="0"/>
        <w:spacing w:line="288" w:lineRule="auto"/>
        <w:jc w:val="both"/>
        <w:rPr>
          <w:bCs/>
        </w:rPr>
      </w:pPr>
      <w:r>
        <w:rPr>
          <w:bCs/>
          <w:lang w:val="it-IT"/>
        </w:rPr>
        <w:t xml:space="preserve">Dal secondo anno il percorso comprende attività formative caratterizzanti e affini. </w:t>
      </w:r>
      <w:r w:rsidR="005B7B46">
        <w:rPr>
          <w:bCs/>
          <w:lang w:val="it-IT"/>
        </w:rPr>
        <w:t xml:space="preserve">Le attività caratterizzanti al secondo anno </w:t>
      </w:r>
      <w:r>
        <w:rPr>
          <w:bCs/>
          <w:lang w:val="it-IT"/>
        </w:rPr>
        <w:t xml:space="preserve">riguardano </w:t>
      </w:r>
      <w:r w:rsidR="005B7B46">
        <w:rPr>
          <w:bCs/>
          <w:lang w:val="it-IT"/>
        </w:rPr>
        <w:t>insegnamenti relativi a</w:t>
      </w:r>
      <w:r w:rsidR="003C090D">
        <w:rPr>
          <w:bCs/>
          <w:lang w:val="it-IT"/>
        </w:rPr>
        <w:t>l</w:t>
      </w:r>
      <w:r w:rsidR="005B7B46" w:rsidRPr="005B7B46">
        <w:rPr>
          <w:bCs/>
        </w:rPr>
        <w:t xml:space="preserve">le strutture dati fondamentali (liste, alberi e grafi), </w:t>
      </w:r>
      <w:r w:rsidR="005B7B46">
        <w:rPr>
          <w:bCs/>
        </w:rPr>
        <w:t>gli algoritmi di ricerca,</w:t>
      </w:r>
      <w:r w:rsidR="003C090D">
        <w:rPr>
          <w:bCs/>
        </w:rPr>
        <w:t xml:space="preserve"> </w:t>
      </w:r>
      <w:r w:rsidR="00DF769F">
        <w:rPr>
          <w:bCs/>
        </w:rPr>
        <w:t xml:space="preserve">i </w:t>
      </w:r>
      <w:r w:rsidR="005B7B46">
        <w:rPr>
          <w:bCs/>
        </w:rPr>
        <w:t>m</w:t>
      </w:r>
      <w:r w:rsidR="005B7B46" w:rsidRPr="005B7B46">
        <w:rPr>
          <w:bCs/>
        </w:rPr>
        <w:t xml:space="preserve">eccanismi </w:t>
      </w:r>
      <w:r w:rsidR="00DF769F">
        <w:rPr>
          <w:bCs/>
        </w:rPr>
        <w:t xml:space="preserve">avanzati </w:t>
      </w:r>
      <w:r w:rsidR="005B7B46" w:rsidRPr="005B7B46">
        <w:rPr>
          <w:bCs/>
        </w:rPr>
        <w:t xml:space="preserve">per la progettazione </w:t>
      </w:r>
      <w:r w:rsidR="005B7B46">
        <w:rPr>
          <w:bCs/>
        </w:rPr>
        <w:t>orientata agli oggetti</w:t>
      </w:r>
      <w:r w:rsidR="00DF769F">
        <w:rPr>
          <w:bCs/>
        </w:rPr>
        <w:t xml:space="preserve"> e l’ingegneria del software</w:t>
      </w:r>
      <w:r w:rsidR="005B7B46">
        <w:rPr>
          <w:bCs/>
        </w:rPr>
        <w:t xml:space="preserve">, </w:t>
      </w:r>
      <w:r w:rsidR="003C090D">
        <w:rPr>
          <w:bCs/>
        </w:rPr>
        <w:t xml:space="preserve"> </w:t>
      </w:r>
      <w:r w:rsidR="005B7B46">
        <w:rPr>
          <w:bCs/>
        </w:rPr>
        <w:t>le basi di dati e i sistemi informativi</w:t>
      </w:r>
      <w:r w:rsidR="003C090D">
        <w:rPr>
          <w:bCs/>
        </w:rPr>
        <w:t xml:space="preserve">, </w:t>
      </w:r>
      <w:r w:rsidR="00EF74C6">
        <w:rPr>
          <w:bCs/>
        </w:rPr>
        <w:t xml:space="preserve">i </w:t>
      </w:r>
      <w:r w:rsidR="00EF74C6" w:rsidRPr="00EF74C6">
        <w:rPr>
          <w:bCs/>
        </w:rPr>
        <w:t xml:space="preserve">sistemi operativi moderni e </w:t>
      </w:r>
      <w:r w:rsidR="00EF74C6">
        <w:rPr>
          <w:bCs/>
        </w:rPr>
        <w:t>i relativi principi</w:t>
      </w:r>
      <w:r w:rsidR="003C090D">
        <w:rPr>
          <w:bCs/>
        </w:rPr>
        <w:t xml:space="preserve">. </w:t>
      </w:r>
      <w:r w:rsidRPr="008B015D">
        <w:rPr>
          <w:bCs/>
          <w:lang w:val="it-IT"/>
        </w:rPr>
        <w:t xml:space="preserve">Nel terzo anno il percorso si completa con ulteriori attività caratterizzanti relative ai modelli formali dei linguaggi, al ruolo della computazione e alle classi di complessità computazionale. È prevista inoltre la possibilità di </w:t>
      </w:r>
      <w:r w:rsidRPr="008B015D">
        <w:rPr>
          <w:bCs/>
          <w:lang w:val="it-IT"/>
        </w:rPr>
        <w:lastRenderedPageBreak/>
        <w:t>personalizzare la formazione attraverso la scelta di insegnamenti afferenti a tematiche informatiche avanzate e loro applicazioni.</w:t>
      </w:r>
    </w:p>
    <w:p w14:paraId="2A3AC701" w14:textId="77777777" w:rsidR="00DF769F" w:rsidRDefault="00DF769F" w:rsidP="00EF74C6">
      <w:pPr>
        <w:widowControl w:val="0"/>
        <w:spacing w:line="288" w:lineRule="auto"/>
        <w:jc w:val="both"/>
        <w:rPr>
          <w:bCs/>
        </w:rPr>
      </w:pPr>
    </w:p>
    <w:p w14:paraId="7515360C" w14:textId="6FB33F46" w:rsidR="001E2C9E" w:rsidRDefault="008B015D" w:rsidP="001E2C9E">
      <w:pPr>
        <w:widowControl w:val="0"/>
        <w:spacing w:line="288" w:lineRule="auto"/>
        <w:jc w:val="both"/>
        <w:rPr>
          <w:bCs/>
        </w:rPr>
      </w:pPr>
      <w:r>
        <w:rPr>
          <w:bCs/>
        </w:rPr>
        <w:t>L</w:t>
      </w:r>
      <w:r w:rsidR="00EF74C6">
        <w:rPr>
          <w:bCs/>
        </w:rPr>
        <w:t>e attività formative affini</w:t>
      </w:r>
      <w:r>
        <w:rPr>
          <w:bCs/>
        </w:rPr>
        <w:t xml:space="preserve"> sono </w:t>
      </w:r>
      <w:r w:rsidR="00EF74C6">
        <w:rPr>
          <w:bCs/>
        </w:rPr>
        <w:t>distribuite tra il secondo ed il terzo anno</w:t>
      </w:r>
      <w:r>
        <w:rPr>
          <w:bCs/>
        </w:rPr>
        <w:t>.</w:t>
      </w:r>
      <w:r w:rsidR="00EF74C6">
        <w:rPr>
          <w:bCs/>
        </w:rPr>
        <w:t xml:space="preserve"> Nel corso del secondo anno, per specializzare la formazione matematico-fisica, è possibile scegliere un esame da un gruppo che comprende insegnamenti avanzati di matematica e insegnamenti di fisica. Inoltre è prevista la formazione inerente alla statistica e al calcolo delle probabilità.</w:t>
      </w:r>
      <w:r w:rsidR="003C090D">
        <w:rPr>
          <w:bCs/>
        </w:rPr>
        <w:t xml:space="preserve"> </w:t>
      </w:r>
      <w:r w:rsidR="001E2C9E">
        <w:rPr>
          <w:bCs/>
          <w:lang w:val="it-IT"/>
        </w:rPr>
        <w:t xml:space="preserve">Il terzo anno include inoltre </w:t>
      </w:r>
      <w:r w:rsidR="00B47774">
        <w:rPr>
          <w:bCs/>
          <w:lang w:val="it-IT"/>
        </w:rPr>
        <w:t xml:space="preserve">insegnamenti orientati a fornire gli strumenti per comprendere e operare le </w:t>
      </w:r>
      <w:r w:rsidR="001E2C9E" w:rsidRPr="001E2C9E">
        <w:rPr>
          <w:bCs/>
        </w:rPr>
        <w:t>ret</w:t>
      </w:r>
      <w:r w:rsidR="00B47774">
        <w:rPr>
          <w:bCs/>
        </w:rPr>
        <w:t>i</w:t>
      </w:r>
      <w:r w:rsidR="001E2C9E" w:rsidRPr="001E2C9E">
        <w:rPr>
          <w:bCs/>
        </w:rPr>
        <w:t xml:space="preserve"> di calcolatori</w:t>
      </w:r>
      <w:r w:rsidR="00B47774">
        <w:rPr>
          <w:bCs/>
        </w:rPr>
        <w:t xml:space="preserve"> e </w:t>
      </w:r>
      <w:r w:rsidR="00DF769F">
        <w:rPr>
          <w:bCs/>
        </w:rPr>
        <w:t>per il c</w:t>
      </w:r>
      <w:r w:rsidR="001E2C9E" w:rsidRPr="001E2C9E">
        <w:rPr>
          <w:bCs/>
        </w:rPr>
        <w:t>alcolo scientifico</w:t>
      </w:r>
      <w:r w:rsidR="00B47774">
        <w:rPr>
          <w:bCs/>
        </w:rPr>
        <w:t>.</w:t>
      </w:r>
    </w:p>
    <w:p w14:paraId="03A5B8BC" w14:textId="141CA2F0" w:rsidR="001E2C9E" w:rsidRDefault="001E2C9E" w:rsidP="001E2C9E">
      <w:pPr>
        <w:widowControl w:val="0"/>
        <w:spacing w:line="288" w:lineRule="auto"/>
        <w:jc w:val="both"/>
        <w:rPr>
          <w:bCs/>
        </w:rPr>
      </w:pPr>
    </w:p>
    <w:p w14:paraId="0F3415D4" w14:textId="77777777" w:rsidR="008B015D" w:rsidRDefault="001E2C9E" w:rsidP="00DF769F">
      <w:pPr>
        <w:widowControl w:val="0"/>
        <w:spacing w:line="288" w:lineRule="auto"/>
        <w:jc w:val="both"/>
        <w:rPr>
          <w:bCs/>
        </w:rPr>
      </w:pPr>
      <w:r>
        <w:rPr>
          <w:bCs/>
        </w:rPr>
        <w:t>La formazione è ulteriormente personalizzata tramite le attività a scelta libera, previste in 12 CFU di insegnamenti selezionati dall’offerta dell’Ateneo.</w:t>
      </w:r>
    </w:p>
    <w:p w14:paraId="2320A113" w14:textId="77777777" w:rsidR="008B015D" w:rsidRDefault="008B015D" w:rsidP="00DF769F">
      <w:pPr>
        <w:widowControl w:val="0"/>
        <w:spacing w:line="288" w:lineRule="auto"/>
        <w:jc w:val="both"/>
        <w:rPr>
          <w:bCs/>
        </w:rPr>
      </w:pPr>
    </w:p>
    <w:p w14:paraId="5EA9081C" w14:textId="5C361DC3" w:rsidR="00DF769F" w:rsidRPr="008B015D" w:rsidRDefault="00DF769F" w:rsidP="00DF769F">
      <w:pPr>
        <w:widowControl w:val="0"/>
        <w:spacing w:line="288" w:lineRule="auto"/>
        <w:jc w:val="both"/>
        <w:rPr>
          <w:bCs/>
        </w:rPr>
      </w:pPr>
      <w:r>
        <w:rPr>
          <w:bCs/>
          <w:lang w:val="it-IT"/>
        </w:rPr>
        <w:t>La verifica della conoscenza della lingua inglese è prevista nel primo anno di corso.</w:t>
      </w:r>
    </w:p>
    <w:p w14:paraId="0D517241" w14:textId="77777777" w:rsidR="00DF769F" w:rsidRDefault="00DF769F" w:rsidP="00DF769F">
      <w:pPr>
        <w:widowControl w:val="0"/>
        <w:spacing w:line="288" w:lineRule="auto"/>
        <w:jc w:val="both"/>
        <w:rPr>
          <w:bCs/>
          <w:lang w:val="it-IT"/>
        </w:rPr>
      </w:pPr>
    </w:p>
    <w:p w14:paraId="5C0DD8BA" w14:textId="498F0074" w:rsidR="00DF769F" w:rsidRDefault="00DF769F" w:rsidP="00DF769F">
      <w:pPr>
        <w:widowControl w:val="0"/>
        <w:spacing w:line="288" w:lineRule="auto"/>
        <w:jc w:val="both"/>
        <w:rPr>
          <w:bCs/>
        </w:rPr>
      </w:pPr>
      <w:r>
        <w:rPr>
          <w:bCs/>
          <w:lang w:val="it-IT"/>
        </w:rPr>
        <w:t xml:space="preserve">L’acquisizione delle competenze per </w:t>
      </w:r>
      <w:r w:rsidRPr="001E2C9E">
        <w:rPr>
          <w:bCs/>
          <w:lang w:val="it-IT"/>
        </w:rPr>
        <w:t>agevolare le scelte professionali</w:t>
      </w:r>
      <w:r>
        <w:rPr>
          <w:bCs/>
          <w:lang w:val="it-IT"/>
        </w:rPr>
        <w:t xml:space="preserve"> è realizzata tramite un insegnamento dedicato al secondo anno, che </w:t>
      </w:r>
      <w:r w:rsidRPr="001E2C9E">
        <w:rPr>
          <w:bCs/>
        </w:rPr>
        <w:t>forni</w:t>
      </w:r>
      <w:r>
        <w:rPr>
          <w:bCs/>
        </w:rPr>
        <w:t>sce</w:t>
      </w:r>
      <w:r w:rsidRPr="001E2C9E">
        <w:rPr>
          <w:bCs/>
        </w:rPr>
        <w:t xml:space="preserve"> le conoscenze fondamentali per comprendere gli scopi e la struttura di un'azienda, consentendo di applicare al meglio le competenze </w:t>
      </w:r>
      <w:r w:rsidR="00000A0D">
        <w:rPr>
          <w:bCs/>
        </w:rPr>
        <w:t xml:space="preserve">informatiche </w:t>
      </w:r>
      <w:r w:rsidRPr="001E2C9E">
        <w:rPr>
          <w:bCs/>
        </w:rPr>
        <w:t>acquisite durante il percorso di laurea</w:t>
      </w:r>
      <w:r>
        <w:rPr>
          <w:bCs/>
        </w:rPr>
        <w:t xml:space="preserve">. </w:t>
      </w:r>
    </w:p>
    <w:p w14:paraId="710BEF3D" w14:textId="77777777" w:rsidR="00DF769F" w:rsidRDefault="00DF769F" w:rsidP="00DF769F">
      <w:pPr>
        <w:widowControl w:val="0"/>
        <w:spacing w:line="288" w:lineRule="auto"/>
        <w:jc w:val="both"/>
        <w:rPr>
          <w:bCs/>
        </w:rPr>
      </w:pPr>
    </w:p>
    <w:p w14:paraId="4E9C2379" w14:textId="7B5F49EF" w:rsidR="006E64BA" w:rsidRPr="00DF769F" w:rsidRDefault="003C090D" w:rsidP="006E64BA">
      <w:pPr>
        <w:widowControl w:val="0"/>
        <w:spacing w:line="288" w:lineRule="auto"/>
        <w:jc w:val="both"/>
        <w:rPr>
          <w:bCs/>
          <w:lang w:val="it-IT"/>
        </w:rPr>
      </w:pPr>
      <w:r>
        <w:rPr>
          <w:bCs/>
          <w:lang w:val="it-IT"/>
        </w:rPr>
        <w:t>L</w:t>
      </w:r>
      <w:r w:rsidR="007B45F3">
        <w:rPr>
          <w:bCs/>
          <w:lang w:val="it-IT"/>
        </w:rPr>
        <w:t>’attività di tirocinio formativo e di orientamento</w:t>
      </w:r>
      <w:r>
        <w:rPr>
          <w:bCs/>
          <w:lang w:val="it-IT"/>
        </w:rPr>
        <w:t xml:space="preserve"> è prevista al terzo anno</w:t>
      </w:r>
      <w:r w:rsidR="007B45F3">
        <w:rPr>
          <w:bCs/>
          <w:lang w:val="it-IT"/>
        </w:rPr>
        <w:t xml:space="preserve">, </w:t>
      </w:r>
      <w:r w:rsidR="007B45F3" w:rsidRPr="007B45F3">
        <w:rPr>
          <w:bCs/>
          <w:lang w:val="it-IT"/>
        </w:rPr>
        <w:t>sotto la supervisione di un</w:t>
      </w:r>
      <w:r w:rsidR="007B45F3">
        <w:rPr>
          <w:bCs/>
          <w:lang w:val="it-IT"/>
        </w:rPr>
        <w:t xml:space="preserve"> </w:t>
      </w:r>
      <w:r w:rsidR="007B45F3" w:rsidRPr="007B45F3">
        <w:rPr>
          <w:bCs/>
          <w:lang w:val="it-IT"/>
        </w:rPr>
        <w:t>docente</w:t>
      </w:r>
      <w:r w:rsidR="007B45F3">
        <w:rPr>
          <w:bCs/>
          <w:lang w:val="it-IT"/>
        </w:rPr>
        <w:t xml:space="preserve"> o presso un’azienda</w:t>
      </w:r>
      <w:r w:rsidR="007B45F3" w:rsidRPr="007B45F3">
        <w:rPr>
          <w:bCs/>
          <w:lang w:val="it-IT"/>
        </w:rPr>
        <w:t xml:space="preserve">, </w:t>
      </w:r>
      <w:r w:rsidR="00000A0D">
        <w:rPr>
          <w:bCs/>
          <w:lang w:val="it-IT"/>
        </w:rPr>
        <w:t xml:space="preserve">così come la </w:t>
      </w:r>
      <w:r w:rsidR="007B45F3">
        <w:rPr>
          <w:bCs/>
          <w:lang w:val="it-IT"/>
        </w:rPr>
        <w:t xml:space="preserve">contestuale </w:t>
      </w:r>
      <w:r w:rsidR="007B45F3" w:rsidRPr="007B45F3">
        <w:rPr>
          <w:bCs/>
          <w:lang w:val="it-IT"/>
        </w:rPr>
        <w:t>realizzazione di un progetto teorico e/o pratico che porterà</w:t>
      </w:r>
      <w:r w:rsidR="007B45F3">
        <w:rPr>
          <w:bCs/>
          <w:lang w:val="it-IT"/>
        </w:rPr>
        <w:t xml:space="preserve"> </w:t>
      </w:r>
      <w:r w:rsidR="007B45F3" w:rsidRPr="007B45F3">
        <w:rPr>
          <w:bCs/>
          <w:lang w:val="it-IT"/>
        </w:rPr>
        <w:t>alla</w:t>
      </w:r>
      <w:r w:rsidR="007B45F3">
        <w:rPr>
          <w:bCs/>
          <w:lang w:val="it-IT"/>
        </w:rPr>
        <w:t xml:space="preserve"> </w:t>
      </w:r>
      <w:r w:rsidR="007B45F3" w:rsidRPr="007B45F3">
        <w:rPr>
          <w:bCs/>
          <w:lang w:val="it-IT"/>
        </w:rPr>
        <w:t xml:space="preserve">stesura di un elaborato personale originale (tesi di laurea). </w:t>
      </w:r>
    </w:p>
    <w:p w14:paraId="592BC5C3" w14:textId="77777777" w:rsidR="007B45F3" w:rsidRDefault="007B45F3" w:rsidP="007B45F3">
      <w:pPr>
        <w:widowControl w:val="0"/>
        <w:spacing w:line="288" w:lineRule="auto"/>
        <w:jc w:val="both"/>
        <w:rPr>
          <w:bCs/>
          <w:lang w:val="it-IT"/>
        </w:rPr>
      </w:pPr>
    </w:p>
    <w:p w14:paraId="0D1CDDB0" w14:textId="5E6E771B" w:rsidR="004B3604" w:rsidRDefault="0036667A" w:rsidP="00906B54">
      <w:pPr>
        <w:widowControl w:val="0"/>
        <w:spacing w:line="288" w:lineRule="auto"/>
        <w:jc w:val="both"/>
        <w:rPr>
          <w:bCs/>
          <w:lang w:val="it-IT"/>
        </w:rPr>
      </w:pPr>
      <w:r>
        <w:rPr>
          <w:bCs/>
          <w:lang w:val="it-IT"/>
        </w:rPr>
        <w:t>I</w:t>
      </w:r>
      <w:r w:rsidRPr="004B3604">
        <w:rPr>
          <w:bCs/>
          <w:lang w:val="it-IT"/>
        </w:rPr>
        <w:t xml:space="preserve">l </w:t>
      </w:r>
      <w:r>
        <w:rPr>
          <w:bCs/>
          <w:lang w:val="it-IT"/>
        </w:rPr>
        <w:t>c</w:t>
      </w:r>
      <w:r w:rsidRPr="004B3604">
        <w:rPr>
          <w:bCs/>
          <w:lang w:val="it-IT"/>
        </w:rPr>
        <w:t>orso prepara</w:t>
      </w:r>
      <w:r>
        <w:rPr>
          <w:bCs/>
          <w:lang w:val="it-IT"/>
        </w:rPr>
        <w:t>,</w:t>
      </w:r>
      <w:r w:rsidRPr="004B3604">
        <w:rPr>
          <w:bCs/>
          <w:lang w:val="it-IT"/>
        </w:rPr>
        <w:t xml:space="preserve"> </w:t>
      </w:r>
      <w:r>
        <w:rPr>
          <w:bCs/>
          <w:lang w:val="it-IT"/>
        </w:rPr>
        <w:t xml:space="preserve">oltre alla prosecuzione della formazione </w:t>
      </w:r>
      <w:r w:rsidR="006E64BA">
        <w:rPr>
          <w:bCs/>
          <w:lang w:val="it-IT"/>
        </w:rPr>
        <w:t xml:space="preserve">in </w:t>
      </w:r>
      <w:r>
        <w:rPr>
          <w:bCs/>
          <w:lang w:val="it-IT"/>
        </w:rPr>
        <w:t>cors</w:t>
      </w:r>
      <w:r w:rsidR="006E64BA">
        <w:rPr>
          <w:bCs/>
          <w:lang w:val="it-IT"/>
        </w:rPr>
        <w:t>i</w:t>
      </w:r>
      <w:r>
        <w:rPr>
          <w:bCs/>
          <w:lang w:val="it-IT"/>
        </w:rPr>
        <w:t xml:space="preserve"> di secondo livello, </w:t>
      </w:r>
      <w:r w:rsidR="004B3604">
        <w:rPr>
          <w:bCs/>
          <w:lang w:val="it-IT"/>
        </w:rPr>
        <w:t xml:space="preserve">al ruolo di professionista informatico, in grado di operare </w:t>
      </w:r>
      <w:r w:rsidR="004B3604">
        <w:t>nei diversi ambiti delle tecnologie dell'informazione e della comunicazione</w:t>
      </w:r>
      <w:r w:rsidR="00CC2E30">
        <w:t xml:space="preserve">, </w:t>
      </w:r>
      <w:r>
        <w:t xml:space="preserve">indipendentemente dalla collocazione </w:t>
      </w:r>
      <w:r w:rsidR="00CC2E30">
        <w:t xml:space="preserve">in pubbliche amministrazioni, enti, imprese </w:t>
      </w:r>
      <w:r>
        <w:t>o</w:t>
      </w:r>
      <w:r w:rsidR="00CC2E30">
        <w:t xml:space="preserve"> laboratori</w:t>
      </w:r>
      <w:r w:rsidR="004B3604">
        <w:rPr>
          <w:bCs/>
          <w:lang w:val="it-IT"/>
        </w:rPr>
        <w:t xml:space="preserve">. </w:t>
      </w:r>
      <w:r w:rsidR="00000A0D">
        <w:rPr>
          <w:bCs/>
          <w:lang w:val="it-IT"/>
        </w:rPr>
        <w:t xml:space="preserve"> I</w:t>
      </w:r>
      <w:r w:rsidR="004B3604">
        <w:rPr>
          <w:bCs/>
          <w:lang w:val="it-IT"/>
        </w:rPr>
        <w:t xml:space="preserve">l titolo </w:t>
      </w:r>
      <w:r w:rsidR="004B3604" w:rsidRPr="004B3604">
        <w:rPr>
          <w:bCs/>
        </w:rPr>
        <w:t xml:space="preserve">consente l’accesso a professioni </w:t>
      </w:r>
      <w:r w:rsidR="004B3604">
        <w:t xml:space="preserve">tipiche </w:t>
      </w:r>
      <w:r w:rsidR="004B3604" w:rsidRPr="004B3604">
        <w:rPr>
          <w:bCs/>
        </w:rPr>
        <w:t xml:space="preserve">dell’area </w:t>
      </w:r>
      <w:r w:rsidR="00CC2E30">
        <w:rPr>
          <w:bCs/>
        </w:rPr>
        <w:t>informatica</w:t>
      </w:r>
      <w:r w:rsidR="00CC2E30">
        <w:rPr>
          <w:bCs/>
          <w:lang w:val="it-IT"/>
        </w:rPr>
        <w:t xml:space="preserve">, </w:t>
      </w:r>
      <w:r w:rsidR="00CC2E30">
        <w:t>in modo trasversale a tutti i settori nei quali l’informatica riveste un ruolo strategico</w:t>
      </w:r>
      <w:r w:rsidR="00CC2E30">
        <w:rPr>
          <w:bCs/>
          <w:lang w:val="it-IT"/>
        </w:rPr>
        <w:t xml:space="preserve">. </w:t>
      </w:r>
      <w:r w:rsidR="008B015D" w:rsidRPr="008B015D">
        <w:rPr>
          <w:bCs/>
        </w:rPr>
        <w:t xml:space="preserve">Tra i principali sbocchi </w:t>
      </w:r>
      <w:r w:rsidR="008B015D">
        <w:rPr>
          <w:bCs/>
        </w:rPr>
        <w:t xml:space="preserve">professionali </w:t>
      </w:r>
      <w:r w:rsidR="008B015D" w:rsidRPr="008B015D">
        <w:rPr>
          <w:bCs/>
        </w:rPr>
        <w:t>si segnalano</w:t>
      </w:r>
      <w:r w:rsidR="004B3604">
        <w:rPr>
          <w:bCs/>
          <w:lang w:val="it-IT"/>
        </w:rPr>
        <w:t>:</w:t>
      </w:r>
    </w:p>
    <w:p w14:paraId="38D909FD" w14:textId="78C99CCB" w:rsidR="004B3604" w:rsidRDefault="0036667A" w:rsidP="0036667A">
      <w:pPr>
        <w:spacing w:before="100" w:beforeAutospacing="1" w:after="100" w:afterAutospacing="1" w:line="240" w:lineRule="auto"/>
        <w:rPr>
          <w:bCs/>
        </w:rPr>
      </w:pPr>
      <w:r>
        <w:rPr>
          <w:bCs/>
        </w:rPr>
        <w:t xml:space="preserve">- </w:t>
      </w:r>
      <w:r w:rsidR="004B3604" w:rsidRPr="0014462B">
        <w:rPr>
          <w:bCs/>
        </w:rPr>
        <w:t>analista e progettista di sistemi informativi;</w:t>
      </w:r>
    </w:p>
    <w:p w14:paraId="72E54507" w14:textId="77777777" w:rsidR="0036667A" w:rsidRDefault="0036667A" w:rsidP="0036667A">
      <w:pPr>
        <w:spacing w:before="100" w:beforeAutospacing="1" w:after="100" w:afterAutospacing="1" w:line="240" w:lineRule="auto"/>
      </w:pPr>
      <w:r>
        <w:t xml:space="preserve">- </w:t>
      </w:r>
      <w:r w:rsidR="004B3604" w:rsidRPr="0036667A">
        <w:t>sviluppatore software e programmatore</w:t>
      </w:r>
      <w:r w:rsidR="00CC2E30" w:rsidRPr="0036667A">
        <w:t>;</w:t>
      </w:r>
    </w:p>
    <w:p w14:paraId="036712D6" w14:textId="46AF665E" w:rsidR="00906B54" w:rsidRPr="00906B54" w:rsidRDefault="00906B54" w:rsidP="00906B54">
      <w:pPr>
        <w:spacing w:before="100" w:beforeAutospacing="1" w:after="100" w:afterAutospacing="1" w:line="240" w:lineRule="auto"/>
        <w:rPr>
          <w:lang w:val="it-IT"/>
        </w:rPr>
      </w:pPr>
      <w:r>
        <w:t xml:space="preserve">- </w:t>
      </w:r>
      <w:r w:rsidRPr="00906B54">
        <w:rPr>
          <w:lang w:val="it-IT"/>
        </w:rPr>
        <w:t xml:space="preserve">amministratore di basi di dati e di sistemi informativi;  </w:t>
      </w:r>
    </w:p>
    <w:p w14:paraId="0005A5A7" w14:textId="77777777" w:rsidR="0036667A" w:rsidRDefault="0036667A" w:rsidP="0036667A">
      <w:pPr>
        <w:spacing w:before="100" w:beforeAutospacing="1" w:after="100" w:afterAutospacing="1" w:line="240" w:lineRule="auto"/>
      </w:pPr>
      <w:r>
        <w:t xml:space="preserve">- </w:t>
      </w:r>
      <w:r w:rsidR="004B3604" w:rsidRPr="0036667A">
        <w:t>sistemista per reti e infrastrutture informatiche;</w:t>
      </w:r>
    </w:p>
    <w:p w14:paraId="056E2904" w14:textId="6B07D4B3" w:rsidR="0036667A" w:rsidRDefault="0036667A" w:rsidP="0036667A">
      <w:pPr>
        <w:spacing w:before="100" w:beforeAutospacing="1" w:after="100" w:afterAutospacing="1" w:line="240" w:lineRule="auto"/>
      </w:pPr>
      <w:r>
        <w:t xml:space="preserve">- </w:t>
      </w:r>
      <w:r w:rsidR="004B3604" w:rsidRPr="0036667A">
        <w:t>tecnico per la sicurezza informatica;</w:t>
      </w:r>
    </w:p>
    <w:p w14:paraId="3C999276" w14:textId="4250273A" w:rsidR="007B45F3" w:rsidRPr="0036667A" w:rsidRDefault="0036667A" w:rsidP="0036667A">
      <w:pPr>
        <w:spacing w:before="100" w:beforeAutospacing="1" w:after="100" w:afterAutospacing="1" w:line="240" w:lineRule="auto"/>
      </w:pPr>
      <w:r>
        <w:t xml:space="preserve">- </w:t>
      </w:r>
      <w:r w:rsidR="004B3604" w:rsidRPr="0036667A">
        <w:t>addetto allo sviluppo e manutenzione di servizi digitali, piattaforme web, applicazioni mobili.</w:t>
      </w:r>
    </w:p>
    <w:p w14:paraId="33D0A60A" w14:textId="4499D340" w:rsidR="00CF240A" w:rsidRPr="00CF240A" w:rsidRDefault="00CF240A" w:rsidP="00CF240A">
      <w:pPr>
        <w:widowControl w:val="0"/>
        <w:spacing w:line="288" w:lineRule="auto"/>
        <w:rPr>
          <w:bCs/>
          <w:lang w:val="it-IT"/>
        </w:rPr>
      </w:pPr>
      <w:r w:rsidRPr="00CF240A">
        <w:rPr>
          <w:bCs/>
          <w:lang w:val="it-IT"/>
        </w:rPr>
        <w:t xml:space="preserve">La Laurea in Informatica </w:t>
      </w:r>
      <w:r w:rsidR="003C090D">
        <w:rPr>
          <w:bCs/>
          <w:lang w:val="it-IT"/>
        </w:rPr>
        <w:t xml:space="preserve">può consentire </w:t>
      </w:r>
      <w:r w:rsidRPr="00CF240A">
        <w:rPr>
          <w:bCs/>
          <w:lang w:val="it-IT"/>
        </w:rPr>
        <w:t xml:space="preserve">l’iscrizione, previo superamento del relativo esame, </w:t>
      </w:r>
      <w:r w:rsidRPr="00CF240A">
        <w:rPr>
          <w:bCs/>
          <w:lang w:val="it-IT"/>
        </w:rPr>
        <w:lastRenderedPageBreak/>
        <w:t>all’Albo degli Ingegneri dell’Informazione (Sezione B).</w:t>
      </w:r>
    </w:p>
    <w:p w14:paraId="7ADFA590" w14:textId="77777777" w:rsidR="00CF240A" w:rsidRDefault="00CF240A">
      <w:pPr>
        <w:widowControl w:val="0"/>
        <w:spacing w:line="288" w:lineRule="auto"/>
        <w:rPr>
          <w:b/>
        </w:rPr>
      </w:pPr>
    </w:p>
    <w:tbl>
      <w:tblPr>
        <w:tblStyle w:val="af4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43FAA6EC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672B0" w14:textId="77777777" w:rsidR="00267DC1" w:rsidRDefault="00000000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 xml:space="preserve">ART. 3 Requisiti di accesso ai corsi di studio </w:t>
            </w:r>
          </w:p>
        </w:tc>
      </w:tr>
    </w:tbl>
    <w:p w14:paraId="01E2958A" w14:textId="77777777" w:rsidR="00267DC1" w:rsidRDefault="00267DC1">
      <w:pPr>
        <w:widowControl w:val="0"/>
        <w:spacing w:line="288" w:lineRule="auto"/>
        <w:jc w:val="both"/>
        <w:rPr>
          <w:b/>
        </w:rPr>
      </w:pPr>
    </w:p>
    <w:p w14:paraId="6C8F6E86" w14:textId="77777777" w:rsidR="00267DC1" w:rsidRPr="004872B5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4872B5">
        <w:rPr>
          <w:i/>
          <w:iCs/>
          <w:sz w:val="20"/>
          <w:szCs w:val="20"/>
        </w:rPr>
        <w:t>Per le Lauree Triennali e le Lauree Magistrali a Ciclo Unico, indicare:</w:t>
      </w:r>
    </w:p>
    <w:p w14:paraId="55900F01" w14:textId="77777777" w:rsidR="00267DC1" w:rsidRPr="004872B5" w:rsidRDefault="00000000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4872B5">
        <w:rPr>
          <w:i/>
          <w:iCs/>
          <w:sz w:val="20"/>
          <w:szCs w:val="20"/>
        </w:rPr>
        <w:t>il titolo di studio (diploma di scuola secondaria superiore) e le conoscenze richieste per l’accesso, in coerenza con il quadro A3.a SUA-</w:t>
      </w:r>
      <w:proofErr w:type="spellStart"/>
      <w:r w:rsidRPr="004872B5">
        <w:rPr>
          <w:i/>
          <w:iCs/>
          <w:sz w:val="20"/>
          <w:szCs w:val="20"/>
        </w:rPr>
        <w:t>CdS</w:t>
      </w:r>
      <w:proofErr w:type="spellEnd"/>
      <w:r w:rsidRPr="004872B5">
        <w:rPr>
          <w:i/>
          <w:iCs/>
          <w:sz w:val="20"/>
          <w:szCs w:val="20"/>
        </w:rPr>
        <w:t>;</w:t>
      </w:r>
    </w:p>
    <w:p w14:paraId="3E1EBA8A" w14:textId="14C89DF7" w:rsidR="00267DC1" w:rsidRPr="00CB76FD" w:rsidRDefault="00000000" w:rsidP="005D555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4872B5">
        <w:rPr>
          <w:i/>
          <w:iCs/>
          <w:sz w:val="20"/>
          <w:szCs w:val="20"/>
        </w:rPr>
        <w:t>le modalità di verifica delle conoscenze richieste per l’accesso e gli obblighi formativi aggiuntivi, specificando il termine entro cui gli OFA devono essere soddisfatti (primo anno di corso), come vengono comunicati agli studenti, le materie su cui vertono e le modalità di assolvimento degli stessi, nonché le conseguenze in caso di verifica non positiva. Si raccomanda coerenza con il quadro A3.b della SUA-</w:t>
      </w:r>
      <w:proofErr w:type="spellStart"/>
      <w:r w:rsidRPr="004872B5">
        <w:rPr>
          <w:i/>
          <w:iCs/>
          <w:sz w:val="20"/>
          <w:szCs w:val="20"/>
        </w:rPr>
        <w:t>Cd</w:t>
      </w:r>
      <w:r w:rsidR="00CB76FD">
        <w:rPr>
          <w:i/>
          <w:iCs/>
          <w:sz w:val="20"/>
          <w:szCs w:val="20"/>
        </w:rPr>
        <w:t>S</w:t>
      </w:r>
      <w:proofErr w:type="spellEnd"/>
      <w:r w:rsidRPr="004872B5">
        <w:rPr>
          <w:i/>
          <w:iCs/>
          <w:sz w:val="20"/>
          <w:szCs w:val="20"/>
        </w:rPr>
        <w:t>;</w:t>
      </w:r>
    </w:p>
    <w:p w14:paraId="0C2104EE" w14:textId="77777777" w:rsidR="005D555A" w:rsidRDefault="005D555A" w:rsidP="005D555A">
      <w:pPr>
        <w:spacing w:line="288" w:lineRule="auto"/>
        <w:jc w:val="both"/>
      </w:pPr>
    </w:p>
    <w:p w14:paraId="6E8A3E09" w14:textId="41D950CF" w:rsidR="005D555A" w:rsidRDefault="005D555A" w:rsidP="005D555A">
      <w:pPr>
        <w:spacing w:line="288" w:lineRule="auto"/>
        <w:jc w:val="both"/>
        <w:rPr>
          <w:lang w:val="it-IT"/>
        </w:rPr>
      </w:pPr>
      <w:r w:rsidRPr="005D555A">
        <w:rPr>
          <w:lang w:val="it-IT"/>
        </w:rPr>
        <w:t>Per essere ammessi al Corso di Laurea in Informatica occorre essere in possesso di un diploma di scuola</w:t>
      </w:r>
      <w:r>
        <w:rPr>
          <w:lang w:val="it-IT"/>
        </w:rPr>
        <w:t xml:space="preserve"> </w:t>
      </w:r>
      <w:r w:rsidRPr="005D555A">
        <w:rPr>
          <w:lang w:val="it-IT"/>
        </w:rPr>
        <w:t xml:space="preserve">secondaria </w:t>
      </w:r>
      <w:del w:id="0" w:author="Andrea Ceccarelli" w:date="2025-11-26T22:59:00Z" w16du:dateUtc="2025-11-26T21:59:00Z">
        <w:r w:rsidRPr="005D555A" w:rsidDel="005D7DC4">
          <w:rPr>
            <w:lang w:val="it-IT"/>
          </w:rPr>
          <w:delText>di secondo grado</w:delText>
        </w:r>
      </w:del>
      <w:ins w:id="1" w:author="Andrea Ceccarelli" w:date="2025-11-26T22:59:00Z" w16du:dateUtc="2025-11-26T21:59:00Z">
        <w:r w:rsidR="005D7DC4">
          <w:rPr>
            <w:lang w:val="it-IT"/>
          </w:rPr>
          <w:t>superiore</w:t>
        </w:r>
      </w:ins>
      <w:r w:rsidRPr="005D555A">
        <w:rPr>
          <w:lang w:val="it-IT"/>
        </w:rPr>
        <w:t xml:space="preserve"> o di altro titolo di studio conseguito all'estero e riconosciuto idoneo. Le</w:t>
      </w:r>
      <w:r>
        <w:rPr>
          <w:lang w:val="it-IT"/>
        </w:rPr>
        <w:t xml:space="preserve"> </w:t>
      </w:r>
      <w:r w:rsidRPr="005D555A">
        <w:rPr>
          <w:lang w:val="it-IT"/>
        </w:rPr>
        <w:t>conoscenze matematiche e le capacità logico-analitiche specifiche fornite da quasi tutti i percorsi formativi</w:t>
      </w:r>
      <w:r>
        <w:rPr>
          <w:lang w:val="it-IT"/>
        </w:rPr>
        <w:t xml:space="preserve"> </w:t>
      </w:r>
      <w:r w:rsidRPr="005D555A">
        <w:rPr>
          <w:lang w:val="it-IT"/>
        </w:rPr>
        <w:t>secondari sono, di norma, da ritenersi sufficienti per l'iscrizione al corso di laurea. In particolare, le</w:t>
      </w:r>
      <w:r>
        <w:rPr>
          <w:lang w:val="it-IT"/>
        </w:rPr>
        <w:t xml:space="preserve"> </w:t>
      </w:r>
      <w:r w:rsidRPr="005D555A">
        <w:rPr>
          <w:lang w:val="it-IT"/>
        </w:rPr>
        <w:t>conoscenze di base necessarie per l’accesso al corso sono: gli elementi dell’algebra, compresa la</w:t>
      </w:r>
      <w:r>
        <w:rPr>
          <w:lang w:val="it-IT"/>
        </w:rPr>
        <w:t xml:space="preserve"> </w:t>
      </w:r>
      <w:r w:rsidRPr="005D555A">
        <w:rPr>
          <w:lang w:val="it-IT"/>
        </w:rPr>
        <w:t>risoluzione delle equazioni di secondo grado e delle disequazioni; gli elementi della geometria euclidea,</w:t>
      </w:r>
      <w:r>
        <w:rPr>
          <w:lang w:val="it-IT"/>
        </w:rPr>
        <w:t xml:space="preserve"> </w:t>
      </w:r>
      <w:r w:rsidRPr="005D555A">
        <w:rPr>
          <w:lang w:val="it-IT"/>
        </w:rPr>
        <w:t>della geometria analitica e della trigonometria; le funzioni esponenziale e logaritmica.</w:t>
      </w:r>
    </w:p>
    <w:p w14:paraId="7B983A35" w14:textId="77777777" w:rsidR="005D555A" w:rsidRPr="005D555A" w:rsidRDefault="005D555A" w:rsidP="005D555A">
      <w:pPr>
        <w:spacing w:line="288" w:lineRule="auto"/>
        <w:jc w:val="both"/>
        <w:rPr>
          <w:lang w:val="it-IT"/>
        </w:rPr>
      </w:pPr>
    </w:p>
    <w:p w14:paraId="28B722C3" w14:textId="18F5110A" w:rsidR="005D555A" w:rsidRDefault="005D555A" w:rsidP="005D555A">
      <w:pPr>
        <w:spacing w:line="288" w:lineRule="auto"/>
        <w:jc w:val="both"/>
        <w:rPr>
          <w:lang w:val="it-IT"/>
        </w:rPr>
      </w:pPr>
      <w:r w:rsidRPr="005D555A">
        <w:rPr>
          <w:lang w:val="it-IT"/>
        </w:rPr>
        <w:t>È previsto l’accertamento del possesso di tali prerequisiti</w:t>
      </w:r>
      <w:del w:id="2" w:author="Andrea Ceccarelli" w:date="2025-11-26T23:01:00Z" w16du:dateUtc="2025-11-26T22:01:00Z">
        <w:r w:rsidRPr="005D555A" w:rsidDel="005D7DC4">
          <w:rPr>
            <w:lang w:val="it-IT"/>
          </w:rPr>
          <w:delText>.</w:delText>
        </w:r>
      </w:del>
      <w:r w:rsidR="004872B5">
        <w:rPr>
          <w:lang w:val="it-IT"/>
        </w:rPr>
        <w:t xml:space="preserve"> </w:t>
      </w:r>
      <w:ins w:id="3" w:author="Andrea Ceccarelli" w:date="2025-11-26T23:01:00Z" w16du:dateUtc="2025-11-26T22:01:00Z">
        <w:r w:rsidR="005D7DC4">
          <w:rPr>
            <w:lang w:val="it-IT"/>
          </w:rPr>
          <w:t>tramite una p</w:t>
        </w:r>
        <w:r w:rsidR="005D7DC4" w:rsidRPr="005D7DC4">
          <w:rPr>
            <w:lang w:val="it-IT"/>
          </w:rPr>
          <w:t>rova di verifica delle conoscenze in ingresso</w:t>
        </w:r>
      </w:ins>
      <w:ins w:id="4" w:author="Andrea Ceccarelli [2]" w:date="2025-11-28T11:48:00Z" w16du:dateUtc="2025-11-28T10:48:00Z">
        <w:r w:rsidR="00F52C12">
          <w:rPr>
            <w:lang w:val="it-IT"/>
          </w:rPr>
          <w:t xml:space="preserve"> </w:t>
        </w:r>
      </w:ins>
      <w:ins w:id="5" w:author="Andrea Ceccarelli [2]" w:date="2025-11-27T18:14:00Z" w16du:dateUtc="2025-11-27T17:14:00Z">
        <w:r w:rsidR="00CD757D">
          <w:rPr>
            <w:lang w:val="it-IT"/>
          </w:rPr>
          <w:t xml:space="preserve"> erogata secondo le modalità definite nel </w:t>
        </w:r>
      </w:ins>
      <w:ins w:id="6" w:author="Andrea Ceccarelli [2]" w:date="2025-11-27T22:22:00Z" w16du:dateUtc="2025-11-27T21:22:00Z">
        <w:r w:rsidR="004872B5">
          <w:rPr>
            <w:lang w:val="it-IT"/>
          </w:rPr>
          <w:t xml:space="preserve">Manifesto </w:t>
        </w:r>
      </w:ins>
      <w:ins w:id="7" w:author="Andrea Ceccarelli [2]" w:date="2025-11-27T18:14:00Z" w16du:dateUtc="2025-11-27T17:14:00Z">
        <w:r w:rsidR="00CD757D">
          <w:rPr>
            <w:lang w:val="it-IT"/>
          </w:rPr>
          <w:t>degli Studi</w:t>
        </w:r>
      </w:ins>
      <w:ins w:id="8" w:author="Andrea Ceccarelli" w:date="2025-11-26T23:01:00Z" w16du:dateUtc="2025-11-26T22:01:00Z">
        <w:r w:rsidR="005D7DC4">
          <w:rPr>
            <w:lang w:val="it-IT"/>
          </w:rPr>
          <w:t>. La prova, da sos</w:t>
        </w:r>
      </w:ins>
      <w:ins w:id="9" w:author="Andrea Ceccarelli" w:date="2025-11-26T23:02:00Z" w16du:dateUtc="2025-11-26T22:02:00Z">
        <w:r w:rsidR="005D7DC4">
          <w:rPr>
            <w:lang w:val="it-IT"/>
          </w:rPr>
          <w:t xml:space="preserve">tenersi </w:t>
        </w:r>
      </w:ins>
      <w:del w:id="10" w:author="Andrea Ceccarelli" w:date="2025-11-26T23:02:00Z" w16du:dateUtc="2025-11-26T22:02:00Z">
        <w:r w:rsidRPr="005D555A" w:rsidDel="005D7DC4">
          <w:rPr>
            <w:lang w:val="it-IT"/>
          </w:rPr>
          <w:delText xml:space="preserve">Esso avviene </w:delText>
        </w:r>
      </w:del>
      <w:r w:rsidRPr="005D555A">
        <w:rPr>
          <w:lang w:val="it-IT"/>
        </w:rPr>
        <w:t>prima dell'inizio delle attività</w:t>
      </w:r>
      <w:r>
        <w:rPr>
          <w:lang w:val="it-IT"/>
        </w:rPr>
        <w:t xml:space="preserve"> </w:t>
      </w:r>
      <w:r w:rsidRPr="005D555A">
        <w:rPr>
          <w:lang w:val="it-IT"/>
        </w:rPr>
        <w:t>didattiche curriculari</w:t>
      </w:r>
      <w:ins w:id="11" w:author="Andrea Ceccarelli" w:date="2025-11-26T23:02:00Z" w16du:dateUtc="2025-11-26T22:02:00Z">
        <w:r w:rsidR="005D7DC4">
          <w:rPr>
            <w:lang w:val="it-IT"/>
          </w:rPr>
          <w:t xml:space="preserve">, non è </w:t>
        </w:r>
      </w:ins>
      <w:del w:id="12" w:author="Andrea Ceccarelli" w:date="2025-11-26T23:02:00Z" w16du:dateUtc="2025-11-26T22:02:00Z">
        <w:r w:rsidRPr="005D555A" w:rsidDel="005D7DC4">
          <w:rPr>
            <w:lang w:val="it-IT"/>
          </w:rPr>
          <w:delText xml:space="preserve"> mediante un test di valutazione non </w:delText>
        </w:r>
      </w:del>
      <w:r w:rsidRPr="005D555A">
        <w:rPr>
          <w:lang w:val="it-IT"/>
        </w:rPr>
        <w:t>vincolante all’accesso</w:t>
      </w:r>
      <w:del w:id="13" w:author="Andrea Ceccarelli" w:date="2025-11-26T23:02:00Z" w16du:dateUtc="2025-11-26T22:02:00Z">
        <w:r w:rsidRPr="005D555A" w:rsidDel="005D7DC4">
          <w:rPr>
            <w:lang w:val="it-IT"/>
          </w:rPr>
          <w:delText xml:space="preserve">. </w:delText>
        </w:r>
      </w:del>
      <w:ins w:id="14" w:author="Andrea Ceccarelli" w:date="2025-11-26T23:02:00Z" w16du:dateUtc="2025-11-26T22:02:00Z">
        <w:r w:rsidR="005D7DC4">
          <w:rPr>
            <w:lang w:val="it-IT"/>
          </w:rPr>
          <w:t xml:space="preserve"> ma </w:t>
        </w:r>
      </w:ins>
      <w:del w:id="15" w:author="Andrea Ceccarelli" w:date="2025-11-26T23:02:00Z" w16du:dateUtc="2025-11-26T22:02:00Z">
        <w:r w:rsidRPr="005D555A" w:rsidDel="005D7DC4">
          <w:rPr>
            <w:lang w:val="it-IT"/>
          </w:rPr>
          <w:delText xml:space="preserve">La </w:delText>
        </w:r>
      </w:del>
      <w:ins w:id="16" w:author="Andrea Ceccarelli" w:date="2025-11-26T23:02:00Z" w16du:dateUtc="2025-11-26T22:02:00Z">
        <w:r w:rsidR="005D7DC4">
          <w:rPr>
            <w:lang w:val="it-IT"/>
          </w:rPr>
          <w:t>l</w:t>
        </w:r>
        <w:r w:rsidR="005D7DC4" w:rsidRPr="005D555A">
          <w:rPr>
            <w:lang w:val="it-IT"/>
          </w:rPr>
          <w:t xml:space="preserve">a </w:t>
        </w:r>
      </w:ins>
      <w:r w:rsidRPr="005D555A">
        <w:rPr>
          <w:lang w:val="it-IT"/>
        </w:rPr>
        <w:t>non partecipazione al</w:t>
      </w:r>
      <w:r>
        <w:rPr>
          <w:lang w:val="it-IT"/>
        </w:rPr>
        <w:t xml:space="preserve"> </w:t>
      </w:r>
      <w:r w:rsidRPr="005D555A">
        <w:rPr>
          <w:lang w:val="it-IT"/>
        </w:rPr>
        <w:t>test impedisce la registrazione degli esami</w:t>
      </w:r>
      <w:del w:id="17" w:author="Andrea Ceccarelli" w:date="2025-11-26T23:02:00Z" w16du:dateUtc="2025-11-26T22:02:00Z">
        <w:r w:rsidRPr="005D555A" w:rsidDel="005D7DC4">
          <w:rPr>
            <w:lang w:val="it-IT"/>
          </w:rPr>
          <w:delText xml:space="preserve"> mentre</w:delText>
        </w:r>
      </w:del>
      <w:ins w:id="18" w:author="Andrea Ceccarelli" w:date="2025-11-26T23:02:00Z" w16du:dateUtc="2025-11-26T22:02:00Z">
        <w:r w:rsidR="005D7DC4">
          <w:rPr>
            <w:lang w:val="it-IT"/>
          </w:rPr>
          <w:t>. Il</w:t>
        </w:r>
      </w:ins>
      <w:del w:id="19" w:author="Andrea Ceccarelli" w:date="2025-11-26T22:56:00Z" w16du:dateUtc="2025-11-26T21:56:00Z">
        <w:r w:rsidRPr="005D555A" w:rsidDel="006A0A10">
          <w:rPr>
            <w:lang w:val="it-IT"/>
          </w:rPr>
          <w:delText xml:space="preserve">, </w:delText>
        </w:r>
      </w:del>
      <w:ins w:id="20" w:author="Andrea Ceccarelli" w:date="2025-11-26T22:56:00Z" w16du:dateUtc="2025-11-26T21:56:00Z">
        <w:r w:rsidR="006A0A10">
          <w:rPr>
            <w:lang w:val="it-IT"/>
          </w:rPr>
          <w:t xml:space="preserve"> </w:t>
        </w:r>
      </w:ins>
      <w:del w:id="21" w:author="Andrea Ceccarelli" w:date="2025-11-26T23:02:00Z" w16du:dateUtc="2025-11-26T22:02:00Z">
        <w:r w:rsidRPr="005D555A" w:rsidDel="005D7DC4">
          <w:rPr>
            <w:lang w:val="it-IT"/>
          </w:rPr>
          <w:delText xml:space="preserve">il </w:delText>
        </w:r>
      </w:del>
      <w:r w:rsidRPr="005D555A">
        <w:rPr>
          <w:lang w:val="it-IT"/>
        </w:rPr>
        <w:t>suo mancato superamento</w:t>
      </w:r>
      <w:ins w:id="22" w:author="Andrea Ceccarelli" w:date="2025-11-26T23:05:00Z" w16du:dateUtc="2025-11-26T22:05:00Z">
        <w:r w:rsidR="00337852">
          <w:rPr>
            <w:lang w:val="it-IT"/>
          </w:rPr>
          <w:t>,</w:t>
        </w:r>
      </w:ins>
      <w:del w:id="23" w:author="Andrea Ceccarelli" w:date="2025-11-26T22:57:00Z" w16du:dateUtc="2025-11-26T21:57:00Z">
        <w:r w:rsidRPr="005D555A" w:rsidDel="006A0A10">
          <w:rPr>
            <w:lang w:val="it-IT"/>
          </w:rPr>
          <w:delText xml:space="preserve">, </w:delText>
        </w:r>
      </w:del>
      <w:ins w:id="24" w:author="Andrea Ceccarelli" w:date="2025-11-26T22:57:00Z" w16du:dateUtc="2025-11-26T21:57:00Z">
        <w:r w:rsidR="006A0A10">
          <w:rPr>
            <w:lang w:val="it-IT"/>
          </w:rPr>
          <w:t xml:space="preserve"> </w:t>
        </w:r>
      </w:ins>
      <w:ins w:id="25" w:author="Andrea Ceccarelli" w:date="2025-11-26T23:05:00Z" w16du:dateUtc="2025-11-26T22:05:00Z">
        <w:r w:rsidR="00337852">
          <w:rPr>
            <w:lang w:val="it-IT"/>
          </w:rPr>
          <w:t xml:space="preserve">invece, </w:t>
        </w:r>
      </w:ins>
      <w:r w:rsidRPr="005D555A">
        <w:rPr>
          <w:lang w:val="it-IT"/>
        </w:rPr>
        <w:t>determina un debito</w:t>
      </w:r>
      <w:r>
        <w:rPr>
          <w:lang w:val="it-IT"/>
        </w:rPr>
        <w:t xml:space="preserve"> </w:t>
      </w:r>
      <w:r w:rsidRPr="005D555A">
        <w:rPr>
          <w:lang w:val="it-IT"/>
        </w:rPr>
        <w:t>formativo</w:t>
      </w:r>
      <w:ins w:id="26" w:author="Andrea Ceccarelli" w:date="2025-11-26T22:57:00Z" w16du:dateUtc="2025-11-26T21:57:00Z">
        <w:r w:rsidR="006A0A10">
          <w:rPr>
            <w:lang w:val="it-IT"/>
          </w:rPr>
          <w:t xml:space="preserve"> (</w:t>
        </w:r>
        <w:r w:rsidR="006A0A10" w:rsidRPr="00CD757D">
          <w:rPr>
            <w:lang w:val="it-IT"/>
          </w:rPr>
          <w:t>obblighi formativi aggiuntivi</w:t>
        </w:r>
      </w:ins>
      <w:ins w:id="27" w:author="Andrea Ceccarelli" w:date="2025-11-26T22:58:00Z" w16du:dateUtc="2025-11-26T21:58:00Z">
        <w:r w:rsidR="006A0A10">
          <w:rPr>
            <w:lang w:val="it-IT"/>
          </w:rPr>
          <w:t>,</w:t>
        </w:r>
      </w:ins>
      <w:ins w:id="28" w:author="Andrea Ceccarelli" w:date="2025-11-26T22:57:00Z" w16du:dateUtc="2025-11-26T21:57:00Z">
        <w:r w:rsidR="006A0A10">
          <w:rPr>
            <w:lang w:val="it-IT"/>
          </w:rPr>
          <w:t xml:space="preserve"> OFA</w:t>
        </w:r>
        <w:r w:rsidR="006A0A10" w:rsidRPr="00CD757D">
          <w:rPr>
            <w:lang w:val="it-IT"/>
          </w:rPr>
          <w:t>)</w:t>
        </w:r>
        <w:r w:rsidR="006A0A10">
          <w:rPr>
            <w:lang w:val="it-IT"/>
          </w:rPr>
          <w:t xml:space="preserve"> da assolvere entro il </w:t>
        </w:r>
        <w:r w:rsidR="006A0A10" w:rsidRPr="00CD757D">
          <w:rPr>
            <w:lang w:val="it-IT"/>
          </w:rPr>
          <w:t>primo anno di corso</w:t>
        </w:r>
      </w:ins>
      <w:r w:rsidRPr="005D555A">
        <w:rPr>
          <w:lang w:val="it-IT"/>
        </w:rPr>
        <w:t>.</w:t>
      </w:r>
      <w:r w:rsidR="005D7DC4">
        <w:rPr>
          <w:lang w:val="it-IT"/>
        </w:rPr>
        <w:t xml:space="preserve"> </w:t>
      </w:r>
      <w:r w:rsidRPr="005D555A">
        <w:rPr>
          <w:lang w:val="it-IT"/>
        </w:rPr>
        <w:t>L’eventuale debito formativo viene estinto con la partecipazione ad attività appositamente organizzate e</w:t>
      </w:r>
      <w:r>
        <w:rPr>
          <w:lang w:val="it-IT"/>
        </w:rPr>
        <w:t xml:space="preserve"> </w:t>
      </w:r>
      <w:r w:rsidRPr="005D555A">
        <w:rPr>
          <w:lang w:val="it-IT"/>
        </w:rPr>
        <w:t>indicate, anno per anno, nel Manifesto degli Studi.</w:t>
      </w:r>
    </w:p>
    <w:p w14:paraId="787095EE" w14:textId="77777777" w:rsidR="005D555A" w:rsidRPr="005D555A" w:rsidRDefault="005D555A" w:rsidP="005D555A">
      <w:pPr>
        <w:spacing w:line="288" w:lineRule="auto"/>
        <w:jc w:val="both"/>
        <w:rPr>
          <w:lang w:val="it-IT"/>
        </w:rPr>
      </w:pPr>
    </w:p>
    <w:p w14:paraId="69666D83" w14:textId="2E754E95" w:rsidR="005D555A" w:rsidRDefault="005D555A" w:rsidP="005D555A">
      <w:pPr>
        <w:spacing w:line="288" w:lineRule="auto"/>
        <w:jc w:val="both"/>
      </w:pPr>
      <w:r w:rsidRPr="005D555A">
        <w:rPr>
          <w:lang w:val="it-IT"/>
        </w:rPr>
        <w:t>Al fine di migliorare ed uniformare la preparazione di ingresso degli studenti, sul sito del Corso di Laurea</w:t>
      </w:r>
      <w:r>
        <w:rPr>
          <w:lang w:val="it-IT"/>
        </w:rPr>
        <w:t xml:space="preserve"> </w:t>
      </w:r>
      <w:r w:rsidRPr="005D555A">
        <w:rPr>
          <w:lang w:val="it-IT"/>
        </w:rPr>
        <w:t xml:space="preserve">è disponibile </w:t>
      </w:r>
      <w:ins w:id="29" w:author="Andrea Ceccarelli [2]" w:date="2025-11-27T22:29:00Z" w16du:dateUtc="2025-11-27T21:29:00Z">
        <w:r w:rsidR="00D30FD8">
          <w:rPr>
            <w:lang w:val="it-IT"/>
          </w:rPr>
          <w:t xml:space="preserve">apposito </w:t>
        </w:r>
      </w:ins>
      <w:r w:rsidRPr="005D555A">
        <w:rPr>
          <w:lang w:val="it-IT"/>
        </w:rPr>
        <w:t>materiale didattico</w:t>
      </w:r>
      <w:ins w:id="30" w:author="Andrea Ceccarelli [2]" w:date="2025-11-27T22:28:00Z" w16du:dateUtc="2025-11-27T21:28:00Z">
        <w:r w:rsidR="00D30FD8">
          <w:rPr>
            <w:lang w:val="it-IT"/>
          </w:rPr>
          <w:t>.</w:t>
        </w:r>
      </w:ins>
      <w:del w:id="31" w:author="Andrea Ceccarelli [2]" w:date="2025-11-27T22:29:00Z" w16du:dateUtc="2025-11-27T21:29:00Z">
        <w:r w:rsidRPr="005D555A" w:rsidDel="00D30FD8">
          <w:rPr>
            <w:lang w:val="it-IT"/>
          </w:rPr>
          <w:delText xml:space="preserve"> e, nel mese di settembre, è previsto un precorso facoltativo, che gli</w:delText>
        </w:r>
        <w:r w:rsidDel="00D30FD8">
          <w:rPr>
            <w:lang w:val="it-IT"/>
          </w:rPr>
          <w:delText xml:space="preserve"> </w:delText>
        </w:r>
        <w:r w:rsidRPr="005D555A" w:rsidDel="00D30FD8">
          <w:rPr>
            <w:lang w:val="it-IT"/>
          </w:rPr>
          <w:delText>studenti interessati possono seguire prima di effettuare il test di valutazione.</w:delText>
        </w:r>
      </w:del>
    </w:p>
    <w:p w14:paraId="291916F2" w14:textId="77777777" w:rsidR="00267DC1" w:rsidRDefault="00267DC1">
      <w:pPr>
        <w:widowControl w:val="0"/>
        <w:spacing w:line="288" w:lineRule="auto"/>
        <w:jc w:val="both"/>
      </w:pPr>
    </w:p>
    <w:tbl>
      <w:tblPr>
        <w:tblStyle w:val="af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76E13394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20546" w14:textId="77777777" w:rsidR="00267DC1" w:rsidRDefault="00000000">
            <w:pPr>
              <w:widowControl w:val="0"/>
              <w:spacing w:line="288" w:lineRule="auto"/>
              <w:jc w:val="both"/>
            </w:pPr>
            <w:r>
              <w:rPr>
                <w:b/>
              </w:rPr>
              <w:t xml:space="preserve">ART. 4 Articolazione delle </w:t>
            </w:r>
            <w:proofErr w:type="spellStart"/>
            <w:r>
              <w:rPr>
                <w:b/>
              </w:rPr>
              <w:t>attivita'</w:t>
            </w:r>
            <w:proofErr w:type="spellEnd"/>
            <w:r>
              <w:rPr>
                <w:b/>
              </w:rPr>
              <w:t xml:space="preserve"> formative ed eventuali curricula</w:t>
            </w:r>
          </w:p>
        </w:tc>
      </w:tr>
    </w:tbl>
    <w:p w14:paraId="3884BD36" w14:textId="77777777" w:rsidR="00267DC1" w:rsidRDefault="00267DC1">
      <w:pPr>
        <w:widowControl w:val="0"/>
        <w:spacing w:line="288" w:lineRule="auto"/>
        <w:jc w:val="both"/>
        <w:rPr>
          <w:b/>
        </w:rPr>
      </w:pPr>
    </w:p>
    <w:p w14:paraId="575B919D" w14:textId="77777777" w:rsidR="00267DC1" w:rsidRPr="00D30FD8" w:rsidRDefault="00000000">
      <w:p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Indicare:</w:t>
      </w:r>
    </w:p>
    <w:p w14:paraId="6EEE1B6F" w14:textId="3E530D2E" w:rsidR="00267DC1" w:rsidRPr="00D30FD8" w:rsidRDefault="00000000">
      <w:pPr>
        <w:numPr>
          <w:ilvl w:val="0"/>
          <w:numId w:val="7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se il corso è mono curricolare o se prevede più curricula;</w:t>
      </w:r>
    </w:p>
    <w:p w14:paraId="3F9F64A4" w14:textId="77777777" w:rsidR="00267DC1" w:rsidRPr="00D30FD8" w:rsidRDefault="00000000">
      <w:pPr>
        <w:numPr>
          <w:ilvl w:val="0"/>
          <w:numId w:val="7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 xml:space="preserve">con riferimento all’articolazione della attività formative: </w:t>
      </w:r>
    </w:p>
    <w:p w14:paraId="60E4B008" w14:textId="77777777" w:rsidR="00267DC1" w:rsidRPr="00D30FD8" w:rsidRDefault="00000000">
      <w:pPr>
        <w:numPr>
          <w:ilvl w:val="1"/>
          <w:numId w:val="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l’elenco degli insegnamenti, eventualmente articolati in curricula, con indicazione dei settori scientifico-disciplinari di riferimento e dell’eventuale articolazione in moduli, e delle altre attività formative;</w:t>
      </w:r>
    </w:p>
    <w:p w14:paraId="4042158C" w14:textId="77777777" w:rsidR="00267DC1" w:rsidRPr="00D30FD8" w:rsidRDefault="00000000">
      <w:pPr>
        <w:numPr>
          <w:ilvl w:val="1"/>
          <w:numId w:val="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lastRenderedPageBreak/>
        <w:t>i CFU relativi a ogni insegnamento o attività formativa, nonché l’eventuale quota di CFU erogati a distanza;</w:t>
      </w:r>
    </w:p>
    <w:p w14:paraId="42417240" w14:textId="77777777" w:rsidR="00267DC1" w:rsidRPr="00D30FD8" w:rsidRDefault="00000000">
      <w:pPr>
        <w:numPr>
          <w:ilvl w:val="1"/>
          <w:numId w:val="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la tipologia di attività formativa (base, caratterizzante, etc.) e l’ambito disciplinare;</w:t>
      </w:r>
    </w:p>
    <w:p w14:paraId="63C8EBA5" w14:textId="77777777" w:rsidR="00267DC1" w:rsidRPr="00D30FD8" w:rsidRDefault="00000000">
      <w:pPr>
        <w:numPr>
          <w:ilvl w:val="1"/>
          <w:numId w:val="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gli insegnamenti obbligatori e quelli a scelta vincolata, con l’indicazione delle possibili alternative;</w:t>
      </w:r>
    </w:p>
    <w:p w14:paraId="2E051673" w14:textId="77777777" w:rsidR="00267DC1" w:rsidRPr="003C2165" w:rsidRDefault="00000000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sz w:val="20"/>
          <w:szCs w:val="20"/>
        </w:rPr>
      </w:pPr>
      <w:r w:rsidRPr="00D30FD8">
        <w:rPr>
          <w:i/>
          <w:iCs/>
          <w:sz w:val="20"/>
          <w:szCs w:val="20"/>
        </w:rPr>
        <w:t>Per illustrare quanto richiesto al punto 2, si consiglia di allegare al regolamento didattico il piano di studi previsto per la coorte di riferimento, completo di tutte le informazioni.</w:t>
      </w:r>
    </w:p>
    <w:p w14:paraId="143AF6C6" w14:textId="77777777" w:rsidR="00267DC1" w:rsidRDefault="00267D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</w:p>
    <w:p w14:paraId="0B653661" w14:textId="77777777" w:rsidR="005D555A" w:rsidRDefault="005D55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</w:p>
    <w:p w14:paraId="76B19479" w14:textId="06CE7837" w:rsidR="005D555A" w:rsidRDefault="005D555A" w:rsidP="005D55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lang w:val="it-IT"/>
        </w:rPr>
      </w:pPr>
      <w:r w:rsidRPr="005D555A">
        <w:rPr>
          <w:lang w:val="it-IT"/>
        </w:rPr>
        <w:t>Il Corso di Laurea è articolato su 3 anni. L’attività normale dello studente corrisponde a quella utile per il</w:t>
      </w:r>
      <w:r>
        <w:rPr>
          <w:lang w:val="it-IT"/>
        </w:rPr>
        <w:t xml:space="preserve"> </w:t>
      </w:r>
      <w:r w:rsidRPr="005D555A">
        <w:rPr>
          <w:lang w:val="it-IT"/>
        </w:rPr>
        <w:t>conseguimento di 60 crediti all’anno. Lo studente che abbia comunque ottenuto 180 crediti, adempiendo</w:t>
      </w:r>
      <w:r>
        <w:rPr>
          <w:lang w:val="it-IT"/>
        </w:rPr>
        <w:t xml:space="preserve"> </w:t>
      </w:r>
      <w:r w:rsidRPr="005D555A">
        <w:rPr>
          <w:lang w:val="it-IT"/>
        </w:rPr>
        <w:t>a quanto previsto dalla struttura didattica, può conseguire il titolo anche prima della scadenza triennale.</w:t>
      </w:r>
      <w:r>
        <w:rPr>
          <w:lang w:val="it-IT"/>
        </w:rPr>
        <w:t xml:space="preserve"> </w:t>
      </w:r>
      <w:del w:id="32" w:author="Andrea Ceccarelli [2]" w:date="2025-11-27T21:51:00Z" w16du:dateUtc="2025-11-27T20:51:00Z">
        <w:r w:rsidRPr="005D555A" w:rsidDel="00456016">
          <w:rPr>
            <w:lang w:val="it-IT"/>
          </w:rPr>
          <w:delText xml:space="preserve">Le attività previste nel corso dei 3 anni, con il relativo carico didattico, sono descritte di seguito. </w:delText>
        </w:r>
      </w:del>
      <w:r w:rsidRPr="005D555A">
        <w:rPr>
          <w:lang w:val="it-IT"/>
        </w:rPr>
        <w:t>Non sono</w:t>
      </w:r>
      <w:r>
        <w:rPr>
          <w:lang w:val="it-IT"/>
        </w:rPr>
        <w:t xml:space="preserve"> </w:t>
      </w:r>
      <w:r w:rsidRPr="005D555A">
        <w:rPr>
          <w:lang w:val="it-IT"/>
        </w:rPr>
        <w:t>previsti curricula; tuttavia sono lasciati alla scelta dello studente un congruo numero di crediti che gli</w:t>
      </w:r>
      <w:r>
        <w:rPr>
          <w:lang w:val="it-IT"/>
        </w:rPr>
        <w:t xml:space="preserve"> </w:t>
      </w:r>
      <w:r w:rsidRPr="005D555A">
        <w:rPr>
          <w:lang w:val="it-IT"/>
        </w:rPr>
        <w:t>permetteranno di approfondire tematiche specifiche</w:t>
      </w:r>
      <w:ins w:id="33" w:author="Andrea Ceccarelli [2]" w:date="2025-11-27T22:03:00Z" w16du:dateUtc="2025-11-27T21:03:00Z">
        <w:r w:rsidR="00061786">
          <w:rPr>
            <w:lang w:val="it-IT"/>
          </w:rPr>
          <w:t>, grazie sia all’introduzione di gruppi di scelta, che di crediti dedi</w:t>
        </w:r>
      </w:ins>
      <w:ins w:id="34" w:author="Andrea Ceccarelli [2]" w:date="2025-11-27T22:04:00Z" w16du:dateUtc="2025-11-27T21:04:00Z">
        <w:r w:rsidR="00061786">
          <w:rPr>
            <w:lang w:val="it-IT"/>
          </w:rPr>
          <w:t>cati alla identificazione di attività scelte autonomamente</w:t>
        </w:r>
      </w:ins>
      <w:r w:rsidRPr="005D555A">
        <w:rPr>
          <w:lang w:val="it-IT"/>
        </w:rPr>
        <w:t>.</w:t>
      </w:r>
      <w:ins w:id="35" w:author="Andrea Ceccarelli" w:date="2025-11-26T23:08:00Z" w16du:dateUtc="2025-11-26T22:08:00Z">
        <w:r w:rsidR="00337852">
          <w:rPr>
            <w:lang w:val="it-IT"/>
          </w:rPr>
          <w:t xml:space="preserve"> </w:t>
        </w:r>
      </w:ins>
    </w:p>
    <w:p w14:paraId="1E786A5F" w14:textId="77777777" w:rsidR="005D555A" w:rsidRDefault="005D555A" w:rsidP="005D55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lang w:val="it-IT"/>
        </w:rPr>
      </w:pPr>
    </w:p>
    <w:p w14:paraId="058D43E5" w14:textId="77777777" w:rsidR="002B5C99" w:rsidRDefault="005D555A" w:rsidP="005D55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36" w:author="Andrea Ceccarelli [2]" w:date="2025-11-28T11:51:00Z" w16du:dateUtc="2025-11-28T10:51:00Z"/>
          <w:lang w:val="it-IT"/>
        </w:rPr>
      </w:pPr>
      <w:del w:id="37" w:author="Andrea Ceccarelli [2]" w:date="2025-11-27T22:04:00Z" w16du:dateUtc="2025-11-27T21:04:00Z">
        <w:r w:rsidRPr="005D555A" w:rsidDel="00061786">
          <w:rPr>
            <w:lang w:val="it-IT"/>
          </w:rPr>
          <w:delText xml:space="preserve">Le </w:delText>
        </w:r>
      </w:del>
      <w:ins w:id="38" w:author="Andrea Ceccarelli [2]" w:date="2025-11-27T22:04:00Z" w16du:dateUtc="2025-11-27T21:04:00Z">
        <w:r w:rsidR="00061786">
          <w:rPr>
            <w:lang w:val="it-IT"/>
          </w:rPr>
          <w:t xml:space="preserve">Tali </w:t>
        </w:r>
      </w:ins>
      <w:r w:rsidRPr="005D555A">
        <w:rPr>
          <w:lang w:val="it-IT"/>
        </w:rPr>
        <w:t>attivit</w:t>
      </w:r>
      <w:r>
        <w:rPr>
          <w:lang w:val="it-IT"/>
        </w:rPr>
        <w:t>à</w:t>
      </w:r>
      <w:r w:rsidRPr="005D555A">
        <w:rPr>
          <w:lang w:val="it-IT"/>
        </w:rPr>
        <w:t xml:space="preserve"> autonomamente scelte corrispondono, di norma, a corsi universitari previsti dall'Universit</w:t>
      </w:r>
      <w:r>
        <w:rPr>
          <w:lang w:val="it-IT"/>
        </w:rPr>
        <w:t>à</w:t>
      </w:r>
      <w:r w:rsidRPr="005D555A">
        <w:rPr>
          <w:lang w:val="it-IT"/>
        </w:rPr>
        <w:t xml:space="preserve"> di</w:t>
      </w:r>
      <w:r>
        <w:rPr>
          <w:lang w:val="it-IT"/>
        </w:rPr>
        <w:t xml:space="preserve"> </w:t>
      </w:r>
      <w:r w:rsidRPr="005D555A">
        <w:rPr>
          <w:lang w:val="it-IT"/>
        </w:rPr>
        <w:t>Firenze. Il corso di laurea potr</w:t>
      </w:r>
      <w:r>
        <w:rPr>
          <w:lang w:val="it-IT"/>
        </w:rPr>
        <w:t>à</w:t>
      </w:r>
      <w:r w:rsidRPr="005D555A">
        <w:rPr>
          <w:lang w:val="it-IT"/>
        </w:rPr>
        <w:t xml:space="preserve"> indicare ogni anno </w:t>
      </w:r>
      <w:del w:id="39" w:author="Andrea Ceccarelli [2]" w:date="2025-11-27T22:55:00Z" w16du:dateUtc="2025-11-27T21:55:00Z">
        <w:r w:rsidRPr="005D555A" w:rsidDel="00CE03BB">
          <w:rPr>
            <w:lang w:val="it-IT"/>
          </w:rPr>
          <w:delText xml:space="preserve">nel Manifesto degli Studi </w:delText>
        </w:r>
      </w:del>
      <w:r w:rsidRPr="005D555A">
        <w:rPr>
          <w:lang w:val="it-IT"/>
        </w:rPr>
        <w:t>una lista di insegnamenti, tra</w:t>
      </w:r>
      <w:r>
        <w:rPr>
          <w:lang w:val="it-IT"/>
        </w:rPr>
        <w:t xml:space="preserve"> </w:t>
      </w:r>
      <w:r w:rsidRPr="005D555A">
        <w:rPr>
          <w:lang w:val="it-IT"/>
        </w:rPr>
        <w:t>quelli attivati in Ateneo, che per i loro requisiti di accesso e la loro organizzazione si prestano</w:t>
      </w:r>
      <w:r>
        <w:rPr>
          <w:lang w:val="it-IT"/>
        </w:rPr>
        <w:t xml:space="preserve"> </w:t>
      </w:r>
      <w:r w:rsidRPr="005D555A">
        <w:rPr>
          <w:lang w:val="it-IT"/>
        </w:rPr>
        <w:t xml:space="preserve">particolarmente alla libera scelta da parte degli studenti. </w:t>
      </w:r>
    </w:p>
    <w:p w14:paraId="74BE7475" w14:textId="77777777" w:rsidR="002B5C99" w:rsidRDefault="002B5C99" w:rsidP="005D55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40" w:author="Andrea Ceccarelli [2]" w:date="2025-11-28T11:51:00Z" w16du:dateUtc="2025-11-28T10:51:00Z"/>
          <w:lang w:val="it-IT"/>
        </w:rPr>
      </w:pPr>
    </w:p>
    <w:p w14:paraId="7827EDC5" w14:textId="56256C74" w:rsidR="005D555A" w:rsidRPr="005D555A" w:rsidRDefault="005D555A" w:rsidP="005D55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lang w:val="it-IT"/>
        </w:rPr>
      </w:pPr>
      <w:r w:rsidRPr="005D555A">
        <w:rPr>
          <w:lang w:val="it-IT"/>
        </w:rPr>
        <w:t>Per gli insegnamenti le cui lezioni sono distribuite</w:t>
      </w:r>
      <w:r>
        <w:rPr>
          <w:lang w:val="it-IT"/>
        </w:rPr>
        <w:t xml:space="preserve"> </w:t>
      </w:r>
      <w:r w:rsidRPr="005D555A">
        <w:rPr>
          <w:lang w:val="it-IT"/>
        </w:rPr>
        <w:t>sull'intero anno accademico, saranno previste prove intermedie di valutazione; le prove intermedie</w:t>
      </w:r>
      <w:r>
        <w:rPr>
          <w:lang w:val="it-IT"/>
        </w:rPr>
        <w:t xml:space="preserve"> </w:t>
      </w:r>
      <w:r w:rsidRPr="005D555A">
        <w:rPr>
          <w:lang w:val="it-IT"/>
        </w:rPr>
        <w:t>superate avranno validità per tutto l'anno accademico.</w:t>
      </w:r>
    </w:p>
    <w:p w14:paraId="72392583" w14:textId="77777777" w:rsidR="005D555A" w:rsidRDefault="005D555A" w:rsidP="005D55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41" w:author="Andrea Ceccarelli [2]" w:date="2025-11-27T21:53:00Z" w16du:dateUtc="2025-11-27T20:53:00Z"/>
        </w:rPr>
      </w:pPr>
    </w:p>
    <w:p w14:paraId="6A21EAD9" w14:textId="524DFAAC" w:rsidR="00337852" w:rsidRDefault="00CD757D" w:rsidP="005D55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ins w:id="42" w:author="Andrea Ceccarelli [2]" w:date="2025-11-27T18:18:00Z" w16du:dateUtc="2025-11-27T17:18:00Z">
        <w:r>
          <w:rPr>
            <w:lang w:val="it-IT"/>
          </w:rPr>
          <w:t xml:space="preserve">La modalità di </w:t>
        </w:r>
      </w:ins>
      <w:ins w:id="43" w:author="Andrea Ceccarelli" w:date="2025-11-26T23:09:00Z" w16du:dateUtc="2025-11-26T22:09:00Z">
        <w:r w:rsidR="00337852">
          <w:rPr>
            <w:lang w:val="it-IT"/>
          </w:rPr>
          <w:t xml:space="preserve">erogazione di </w:t>
        </w:r>
      </w:ins>
      <w:ins w:id="44" w:author="Andrea Ceccarelli [2]" w:date="2025-11-27T18:18:00Z" w16du:dateUtc="2025-11-27T17:18:00Z">
        <w:r>
          <w:rPr>
            <w:lang w:val="it-IT"/>
          </w:rPr>
          <w:t xml:space="preserve">tutti gli </w:t>
        </w:r>
      </w:ins>
      <w:ins w:id="45" w:author="Andrea Ceccarelli" w:date="2025-11-26T23:09:00Z" w16du:dateUtc="2025-11-26T22:09:00Z">
        <w:r w:rsidR="00337852">
          <w:rPr>
            <w:lang w:val="it-IT"/>
          </w:rPr>
          <w:t xml:space="preserve">insegnamenti </w:t>
        </w:r>
      </w:ins>
      <w:ins w:id="46" w:author="Andrea Ceccarelli [2]" w:date="2025-11-27T18:18:00Z" w16du:dateUtc="2025-11-27T17:18:00Z">
        <w:r>
          <w:rPr>
            <w:lang w:val="it-IT"/>
          </w:rPr>
          <w:t>è convenzionale in presenza</w:t>
        </w:r>
        <w:r w:rsidDel="00CD757D">
          <w:rPr>
            <w:lang w:val="it-IT"/>
          </w:rPr>
          <w:t xml:space="preserve"> </w:t>
        </w:r>
      </w:ins>
      <w:ins w:id="47" w:author="Andrea Ceccarelli" w:date="2025-11-26T23:09:00Z" w16du:dateUtc="2025-11-26T22:09:00Z">
        <w:r w:rsidR="00337852">
          <w:rPr>
            <w:lang w:val="it-IT"/>
          </w:rPr>
          <w:t>.</w:t>
        </w:r>
      </w:ins>
    </w:p>
    <w:p w14:paraId="005000DB" w14:textId="77777777" w:rsidR="00456016" w:rsidRDefault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48" w:author="Andrea Ceccarelli" w:date="2025-11-26T23:09:00Z" w16du:dateUtc="2025-11-26T22:09:00Z"/>
        </w:rPr>
      </w:pPr>
    </w:p>
    <w:p w14:paraId="34ACFBD6" w14:textId="77777777" w:rsidR="00D30FD8" w:rsidRDefault="00D30FD8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49" w:author="Andrea Ceccarelli [2]" w:date="2025-11-27T22:26:00Z" w16du:dateUtc="2025-11-27T21:26:00Z"/>
        </w:rPr>
      </w:pPr>
      <w:ins w:id="50" w:author="Andrea Ceccarelli [2]" w:date="2025-11-27T22:26:00Z" w16du:dateUtc="2025-11-27T21:26:00Z">
        <w:r>
          <w:t>Le attività previste nel corso dei 3 anni con il relativo carico didattico sono descritte di seguito.</w:t>
        </w:r>
      </w:ins>
    </w:p>
    <w:p w14:paraId="75397B32" w14:textId="77777777" w:rsidR="00D30FD8" w:rsidRDefault="00D30FD8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51" w:author="Andrea Ceccarelli [2]" w:date="2025-11-27T22:26:00Z" w16du:dateUtc="2025-11-27T21:26:00Z"/>
        </w:rPr>
      </w:pPr>
    </w:p>
    <w:p w14:paraId="05C118DE" w14:textId="3D739D60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52" w:author="Andrea Ceccarelli [2]" w:date="2025-11-27T21:56:00Z" w16du:dateUtc="2025-11-27T20:56:00Z"/>
        </w:rPr>
      </w:pPr>
      <w:ins w:id="53" w:author="Andrea Ceccarelli [2]" w:date="2025-11-27T21:53:00Z" w16du:dateUtc="2025-11-27T20:53:00Z">
        <w:r>
          <w:t xml:space="preserve">Il primo anno è composto </w:t>
        </w:r>
      </w:ins>
      <w:ins w:id="54" w:author="Andrea Ceccarelli [2]" w:date="2025-11-27T22:26:00Z" w16du:dateUtc="2025-11-27T21:26:00Z">
        <w:r w:rsidR="00D30FD8">
          <w:t xml:space="preserve">esclusivamente </w:t>
        </w:r>
      </w:ins>
      <w:ins w:id="55" w:author="Andrea Ceccarelli [2]" w:date="2025-11-27T21:53:00Z" w16du:dateUtc="2025-11-27T20:53:00Z">
        <w:r>
          <w:t>da</w:t>
        </w:r>
      </w:ins>
      <w:ins w:id="56" w:author="Andrea Ceccarelli [2]" w:date="2025-11-27T22:00:00Z" w16du:dateUtc="2025-11-27T21:00:00Z">
        <w:r w:rsidR="00061786">
          <w:t xml:space="preserve">lle </w:t>
        </w:r>
      </w:ins>
      <w:bookmarkStart w:id="57" w:name="_Hlk215173286"/>
      <w:ins w:id="58" w:author="Andrea Ceccarelli [2]" w:date="2025-11-27T22:26:00Z" w16du:dateUtc="2025-11-27T21:26:00Z">
        <w:r w:rsidR="00D30FD8">
          <w:t xml:space="preserve">seguenti </w:t>
        </w:r>
      </w:ins>
      <w:ins w:id="59" w:author="Andrea Ceccarelli [2]" w:date="2025-11-27T22:00:00Z" w16du:dateUtc="2025-11-27T21:00:00Z">
        <w:r w:rsidR="00061786">
          <w:t>attivi</w:t>
        </w:r>
      </w:ins>
      <w:ins w:id="60" w:author="Andrea Ceccarelli [2]" w:date="2025-11-27T22:01:00Z" w16du:dateUtc="2025-11-27T21:01:00Z">
        <w:r w:rsidR="00061786">
          <w:t xml:space="preserve">tà formative </w:t>
        </w:r>
      </w:ins>
      <w:bookmarkEnd w:id="57"/>
      <w:ins w:id="61" w:author="Andrea Ceccarelli [2]" w:date="2025-11-27T21:53:00Z" w16du:dateUtc="2025-11-27T20:53:00Z">
        <w:r>
          <w:t>obbligatori</w:t>
        </w:r>
      </w:ins>
      <w:ins w:id="62" w:author="Andrea Ceccarelli [2]" w:date="2025-11-27T22:01:00Z" w16du:dateUtc="2025-11-27T21:01:00Z">
        <w:r w:rsidR="00061786">
          <w:t>e</w:t>
        </w:r>
      </w:ins>
      <w:ins w:id="63" w:author="Andrea Ceccarelli [2]" w:date="2025-11-27T21:56:00Z" w16du:dateUtc="2025-11-27T20:56:00Z">
        <w:r>
          <w:t>:</w:t>
        </w:r>
      </w:ins>
    </w:p>
    <w:p w14:paraId="7FE4C05F" w14:textId="716C498F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64" w:author="Andrea Ceccarelli [2]" w:date="2025-11-27T21:57:00Z" w16du:dateUtc="2025-11-27T20:57:00Z"/>
        </w:rPr>
      </w:pPr>
      <w:ins w:id="65" w:author="Andrea Ceccarelli [2]" w:date="2025-11-27T21:57:00Z" w16du:dateUtc="2025-11-27T20:57:00Z">
        <w:r w:rsidRPr="00456016">
          <w:t>ARCHITETTURE DEGLI ELABORATORI</w:t>
        </w:r>
        <w:r>
          <w:t>, 12 CFU</w:t>
        </w:r>
      </w:ins>
    </w:p>
    <w:p w14:paraId="78598D75" w14:textId="2CE1838D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66" w:author="Andrea Ceccarelli [2]" w:date="2025-11-27T21:57:00Z" w16du:dateUtc="2025-11-27T20:57:00Z"/>
        </w:rPr>
      </w:pPr>
      <w:ins w:id="67" w:author="Andrea Ceccarelli [2]" w:date="2025-11-27T21:57:00Z" w16du:dateUtc="2025-11-27T20:57:00Z">
        <w:r w:rsidRPr="00456016">
          <w:t>PROGRAMMAZIONE</w:t>
        </w:r>
        <w:r>
          <w:t>, 9 CFU</w:t>
        </w:r>
      </w:ins>
    </w:p>
    <w:p w14:paraId="63959C48" w14:textId="488BEF63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68" w:author="Andrea Ceccarelli [2]" w:date="2025-11-27T21:57:00Z" w16du:dateUtc="2025-11-27T20:57:00Z"/>
        </w:rPr>
      </w:pPr>
      <w:ins w:id="69" w:author="Andrea Ceccarelli [2]" w:date="2025-11-27T21:57:00Z" w16du:dateUtc="2025-11-27T20:57:00Z">
        <w:r w:rsidRPr="00456016">
          <w:t>PROGRAMMAZIONE ORIENTATA AGLI OGGETTI</w:t>
        </w:r>
        <w:r>
          <w:t>, 9 CFU</w:t>
        </w:r>
      </w:ins>
    </w:p>
    <w:p w14:paraId="18599E9B" w14:textId="68A82686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70" w:author="Andrea Ceccarelli [2]" w:date="2025-11-27T21:57:00Z" w16du:dateUtc="2025-11-27T20:57:00Z"/>
        </w:rPr>
      </w:pPr>
      <w:ins w:id="71" w:author="Andrea Ceccarelli [2]" w:date="2025-11-27T21:57:00Z" w16du:dateUtc="2025-11-27T20:57:00Z">
        <w:r w:rsidRPr="00456016">
          <w:t>ANALISI I: CALCOLO DIFFERENZIALE ED INTEGRALE</w:t>
        </w:r>
        <w:r>
          <w:t>, 12 CFU</w:t>
        </w:r>
      </w:ins>
    </w:p>
    <w:p w14:paraId="131B3639" w14:textId="1054E8FF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72" w:author="Andrea Ceccarelli [2]" w:date="2025-11-27T21:57:00Z" w16du:dateUtc="2025-11-27T20:57:00Z"/>
        </w:rPr>
      </w:pPr>
      <w:ins w:id="73" w:author="Andrea Ceccarelli [2]" w:date="2025-11-27T21:57:00Z" w16du:dateUtc="2025-11-27T20:57:00Z">
        <w:r>
          <w:t>MATEMATICA DISCRETA E LOGICA, 9 CFU</w:t>
        </w:r>
      </w:ins>
    </w:p>
    <w:p w14:paraId="60764D51" w14:textId="46CF0CC1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74" w:author="Andrea Ceccarelli [2]" w:date="2025-11-27T21:58:00Z" w16du:dateUtc="2025-11-27T20:58:00Z"/>
        </w:rPr>
      </w:pPr>
      <w:ins w:id="75" w:author="Andrea Ceccarelli [2]" w:date="2025-11-27T21:57:00Z" w16du:dateUtc="2025-11-27T20:57:00Z">
        <w:r w:rsidRPr="00456016">
          <w:t>ALGEBRA LINEARE</w:t>
        </w:r>
        <w:r>
          <w:t>, 6 CFU</w:t>
        </w:r>
      </w:ins>
    </w:p>
    <w:p w14:paraId="4D6925F0" w14:textId="5FDF2EF5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76" w:author="Andrea Ceccarelli [2]" w:date="2025-11-27T21:56:00Z" w16du:dateUtc="2025-11-27T20:56:00Z"/>
        </w:rPr>
      </w:pPr>
      <w:ins w:id="77" w:author="Andrea Ceccarelli [2]" w:date="2025-11-27T21:58:00Z" w16du:dateUtc="2025-11-27T20:58:00Z">
        <w:r>
          <w:rPr>
            <w:lang w:val="it-IT"/>
          </w:rPr>
          <w:t xml:space="preserve">LINGUA INGLESE LIVELLO </w:t>
        </w:r>
      </w:ins>
      <w:ins w:id="78" w:author="Andrea Ceccarelli [2]" w:date="2025-11-27T21:58:00Z">
        <w:r w:rsidRPr="00456016">
          <w:rPr>
            <w:lang w:val="it-IT"/>
          </w:rPr>
          <w:t>B2</w:t>
        </w:r>
      </w:ins>
      <w:ins w:id="79" w:author="Andrea Ceccarelli [2]" w:date="2025-11-27T21:58:00Z" w16du:dateUtc="2025-11-27T20:58:00Z">
        <w:r>
          <w:rPr>
            <w:lang w:val="it-IT"/>
          </w:rPr>
          <w:t>, 3 CFU</w:t>
        </w:r>
      </w:ins>
    </w:p>
    <w:p w14:paraId="602B2ACD" w14:textId="77777777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80" w:author="Andrea Ceccarelli [2]" w:date="2025-11-27T21:56:00Z" w16du:dateUtc="2025-11-27T20:56:00Z"/>
        </w:rPr>
      </w:pPr>
    </w:p>
    <w:p w14:paraId="27DA5C17" w14:textId="135E87AC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81" w:author="Andrea Ceccarelli [2]" w:date="2025-11-27T21:54:00Z" w16du:dateUtc="2025-11-27T20:54:00Z"/>
        </w:rPr>
      </w:pPr>
      <w:ins w:id="82" w:author="Andrea Ceccarelli [2]" w:date="2025-11-27T21:53:00Z" w16du:dateUtc="2025-11-27T20:53:00Z">
        <w:r>
          <w:t xml:space="preserve"> Il secondo anno </w:t>
        </w:r>
      </w:ins>
      <w:ins w:id="83" w:author="Andrea Ceccarelli [2]" w:date="2025-11-27T21:54:00Z" w16du:dateUtc="2025-11-27T20:54:00Z">
        <w:r>
          <w:t xml:space="preserve">prevede </w:t>
        </w:r>
      </w:ins>
      <w:ins w:id="84" w:author="Andrea Ceccarelli [2]" w:date="2025-11-27T22:01:00Z" w16du:dateUtc="2025-11-27T21:01:00Z">
        <w:r w:rsidR="00061786">
          <w:t xml:space="preserve">le attività formative </w:t>
        </w:r>
      </w:ins>
      <w:ins w:id="85" w:author="Andrea Ceccarelli [2]" w:date="2025-11-27T21:56:00Z" w16du:dateUtc="2025-11-27T20:56:00Z">
        <w:r>
          <w:t>obbligatori</w:t>
        </w:r>
      </w:ins>
      <w:ins w:id="86" w:author="Andrea Ceccarelli [2]" w:date="2025-11-27T22:01:00Z" w16du:dateUtc="2025-11-27T21:01:00Z">
        <w:r w:rsidR="00061786">
          <w:t>e</w:t>
        </w:r>
      </w:ins>
      <w:ins w:id="87" w:author="Andrea Ceccarelli [2]" w:date="2025-11-27T21:54:00Z" w16du:dateUtc="2025-11-27T20:54:00Z">
        <w:r>
          <w:t xml:space="preserve">: </w:t>
        </w:r>
      </w:ins>
    </w:p>
    <w:p w14:paraId="4667547E" w14:textId="4CE74482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88" w:author="Andrea Ceccarelli [2]" w:date="2025-11-27T21:58:00Z" w16du:dateUtc="2025-11-27T20:58:00Z"/>
        </w:rPr>
      </w:pPr>
      <w:ins w:id="89" w:author="Andrea Ceccarelli [2]" w:date="2025-11-27T21:58:00Z" w16du:dateUtc="2025-11-27T20:58:00Z">
        <w:r w:rsidRPr="00456016">
          <w:t>ALGORITMI E STRUTTURE DATI</w:t>
        </w:r>
        <w:r>
          <w:t>, 9 CFU</w:t>
        </w:r>
      </w:ins>
    </w:p>
    <w:p w14:paraId="7A18E6B1" w14:textId="500FCF63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90" w:author="Andrea Ceccarelli [2]" w:date="2025-11-27T21:58:00Z" w16du:dateUtc="2025-11-27T20:58:00Z"/>
        </w:rPr>
      </w:pPr>
      <w:ins w:id="91" w:author="Andrea Ceccarelli [2]" w:date="2025-11-27T21:58:00Z" w16du:dateUtc="2025-11-27T20:58:00Z">
        <w:r>
          <w:t>METODOLOGIE DI PROGRAMMAZIONE, 9 CFU</w:t>
        </w:r>
      </w:ins>
    </w:p>
    <w:p w14:paraId="301A97DB" w14:textId="7042D9F7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92" w:author="Andrea Ceccarelli [2]" w:date="2025-11-27T21:59:00Z" w16du:dateUtc="2025-11-27T20:59:00Z"/>
        </w:rPr>
      </w:pPr>
      <w:ins w:id="93" w:author="Andrea Ceccarelli [2]" w:date="2025-11-27T21:58:00Z" w16du:dateUtc="2025-11-27T20:58:00Z">
        <w:r w:rsidRPr="00456016">
          <w:t>BASI DI DATI E SISTEMI INFORMATIVI</w:t>
        </w:r>
        <w:r>
          <w:t>, 9 CFU</w:t>
        </w:r>
      </w:ins>
    </w:p>
    <w:p w14:paraId="313A5622" w14:textId="36D80293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94" w:author="Andrea Ceccarelli [2]" w:date="2025-11-27T21:59:00Z" w16du:dateUtc="2025-11-27T20:59:00Z"/>
        </w:rPr>
      </w:pPr>
      <w:ins w:id="95" w:author="Andrea Ceccarelli [2]" w:date="2025-11-27T21:59:00Z" w16du:dateUtc="2025-11-27T20:59:00Z">
        <w:r w:rsidRPr="00456016">
          <w:lastRenderedPageBreak/>
          <w:t>SISTEMI OPERATIVI</w:t>
        </w:r>
        <w:r>
          <w:t>, 12 CFU</w:t>
        </w:r>
      </w:ins>
    </w:p>
    <w:p w14:paraId="6FD2C277" w14:textId="619B0799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96" w:author="Andrea Ceccarelli [2]" w:date="2025-11-27T21:59:00Z" w16du:dateUtc="2025-11-27T20:59:00Z"/>
        </w:rPr>
      </w:pPr>
      <w:ins w:id="97" w:author="Andrea Ceccarelli [2]" w:date="2025-11-27T21:59:00Z" w16du:dateUtc="2025-11-27T20:59:00Z">
        <w:r w:rsidRPr="00456016">
          <w:t>INGEGNERIA DEL SOFTWARE</w:t>
        </w:r>
        <w:r>
          <w:t>, 6 CFU</w:t>
        </w:r>
      </w:ins>
    </w:p>
    <w:p w14:paraId="46A02BAB" w14:textId="614548DB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98" w:author="Andrea Ceccarelli [2]" w:date="2025-11-27T21:59:00Z" w16du:dateUtc="2025-11-27T20:59:00Z"/>
        </w:rPr>
      </w:pPr>
      <w:ins w:id="99" w:author="Andrea Ceccarelli [2]" w:date="2025-11-27T21:59:00Z" w16du:dateUtc="2025-11-27T20:59:00Z">
        <w:r w:rsidRPr="00456016">
          <w:t>CALCOLO DELLE PROBABILITA' E STATISTICA</w:t>
        </w:r>
        <w:r>
          <w:t>, 6 CFU</w:t>
        </w:r>
      </w:ins>
    </w:p>
    <w:p w14:paraId="7E28FA41" w14:textId="4FAB98D4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00" w:author="Andrea Ceccarelli [2]" w:date="2025-11-27T21:54:00Z" w16du:dateUtc="2025-11-27T20:54:00Z"/>
        </w:rPr>
      </w:pPr>
      <w:ins w:id="101" w:author="Andrea Ceccarelli [2]" w:date="2025-11-27T21:59:00Z" w16du:dateUtc="2025-11-27T20:59:00Z">
        <w:r>
          <w:t>COMPETENZE AZIENDALI, 3 CFU</w:t>
        </w:r>
      </w:ins>
    </w:p>
    <w:p w14:paraId="4C601294" w14:textId="77777777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02" w:author="Andrea Ceccarelli [2]" w:date="2025-11-27T21:54:00Z" w16du:dateUtc="2025-11-27T20:54:00Z"/>
        </w:rPr>
      </w:pPr>
    </w:p>
    <w:p w14:paraId="6529285F" w14:textId="648B8F22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03" w:author="Andrea Ceccarelli [2]" w:date="2025-11-27T21:55:00Z" w16du:dateUtc="2025-11-27T20:55:00Z"/>
        </w:rPr>
      </w:pPr>
      <w:ins w:id="104" w:author="Andrea Ceccarelli [2]" w:date="2025-11-27T21:54:00Z" w16du:dateUtc="2025-11-27T20:54:00Z">
        <w:r>
          <w:t xml:space="preserve">Il secondo anno prevede </w:t>
        </w:r>
      </w:ins>
      <w:ins w:id="105" w:author="Andrea Ceccarelli [2]" w:date="2025-11-27T21:55:00Z" w16du:dateUtc="2025-11-27T20:55:00Z">
        <w:r>
          <w:t xml:space="preserve">il </w:t>
        </w:r>
      </w:ins>
      <w:ins w:id="106" w:author="Andrea Ceccarelli [2]" w:date="2025-11-27T21:53:00Z" w16du:dateUtc="2025-11-27T20:53:00Z">
        <w:r>
          <w:t xml:space="preserve">gruppo di </w:t>
        </w:r>
      </w:ins>
      <w:ins w:id="107" w:author="Andrea Ceccarelli [2]" w:date="2025-11-27T21:55:00Z" w16du:dateUtc="2025-11-27T20:55:00Z">
        <w:r>
          <w:t xml:space="preserve">scelta AFFINI A SCELTA </w:t>
        </w:r>
      </w:ins>
      <w:ins w:id="108" w:author="Andrea Ceccarelli [2]" w:date="2025-11-27T21:53:00Z" w16du:dateUtc="2025-11-27T20:53:00Z">
        <w:r>
          <w:t xml:space="preserve">che permette di scegliere obbligatoriamente </w:t>
        </w:r>
      </w:ins>
      <w:ins w:id="109" w:author="Andrea Ceccarelli [2]" w:date="2025-11-27T22:01:00Z" w16du:dateUtc="2025-11-27T21:01:00Z">
        <w:r w:rsidR="00061786">
          <w:t xml:space="preserve">un’attività formativa </w:t>
        </w:r>
      </w:ins>
      <w:ins w:id="110" w:author="Andrea Ceccarelli [2]" w:date="2025-11-27T21:53:00Z" w16du:dateUtc="2025-11-27T20:53:00Z">
        <w:r>
          <w:t>t</w:t>
        </w:r>
      </w:ins>
      <w:ins w:id="111" w:author="Andrea Ceccarelli [2]" w:date="2025-11-27T21:54:00Z" w16du:dateUtc="2025-11-27T20:54:00Z">
        <w:r>
          <w:t>ra</w:t>
        </w:r>
      </w:ins>
      <w:ins w:id="112" w:author="Andrea Ceccarelli [2]" w:date="2025-11-27T21:55:00Z" w16du:dateUtc="2025-11-27T20:55:00Z">
        <w:r>
          <w:t>:</w:t>
        </w:r>
      </w:ins>
    </w:p>
    <w:p w14:paraId="3B059201" w14:textId="7E4C3603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13" w:author="Andrea Ceccarelli [2]" w:date="2025-11-27T21:55:00Z" w16du:dateUtc="2025-11-27T20:55:00Z"/>
        </w:rPr>
      </w:pPr>
      <w:ins w:id="114" w:author="Andrea Ceccarelli [2]" w:date="2025-11-27T21:55:00Z" w16du:dateUtc="2025-11-27T20:55:00Z">
        <w:r>
          <w:t>-</w:t>
        </w:r>
      </w:ins>
      <w:ins w:id="115" w:author="Andrea Ceccarelli [2]" w:date="2025-11-27T21:54:00Z" w16du:dateUtc="2025-11-27T20:54:00Z">
        <w:r>
          <w:t xml:space="preserve"> </w:t>
        </w:r>
        <w:r w:rsidRPr="00456016">
          <w:t>ANALISI II: FUNZIONI DI PIU' VARIABILI</w:t>
        </w:r>
      </w:ins>
      <w:ins w:id="116" w:author="Andrea Ceccarelli [2]" w:date="2025-11-27T21:59:00Z" w16du:dateUtc="2025-11-27T20:59:00Z">
        <w:r>
          <w:t>, 6 CFU</w:t>
        </w:r>
      </w:ins>
    </w:p>
    <w:p w14:paraId="3703FDDC" w14:textId="084CE2D6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17" w:author="Andrea Ceccarelli [2]" w:date="2025-11-27T21:54:00Z" w16du:dateUtc="2025-11-27T20:54:00Z"/>
        </w:rPr>
      </w:pPr>
      <w:ins w:id="118" w:author="Andrea Ceccarelli [2]" w:date="2025-11-27T21:55:00Z" w16du:dateUtc="2025-11-27T20:55:00Z">
        <w:r>
          <w:t xml:space="preserve">- </w:t>
        </w:r>
      </w:ins>
      <w:ins w:id="119" w:author="Andrea Ceccarelli [2]" w:date="2025-11-27T21:54:00Z" w16du:dateUtc="2025-11-27T20:54:00Z">
        <w:r w:rsidRPr="00456016">
          <w:t>FISICA GENERALE</w:t>
        </w:r>
      </w:ins>
      <w:ins w:id="120" w:author="Andrea Ceccarelli [2]" w:date="2025-11-27T21:59:00Z" w16du:dateUtc="2025-11-27T20:59:00Z">
        <w:r>
          <w:t>, 6 CFU</w:t>
        </w:r>
      </w:ins>
    </w:p>
    <w:p w14:paraId="64BFF49F" w14:textId="77777777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21" w:author="Andrea Ceccarelli [2]" w:date="2025-11-27T21:54:00Z" w16du:dateUtc="2025-11-27T20:54:00Z"/>
        </w:rPr>
      </w:pPr>
    </w:p>
    <w:p w14:paraId="71CD140D" w14:textId="4D553AAF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22" w:author="Andrea Ceccarelli [2]" w:date="2025-11-27T21:54:00Z" w16du:dateUtc="2025-11-27T20:54:00Z"/>
        </w:rPr>
      </w:pPr>
      <w:ins w:id="123" w:author="Andrea Ceccarelli [2]" w:date="2025-11-27T21:54:00Z" w16du:dateUtc="2025-11-27T20:54:00Z">
        <w:r>
          <w:t xml:space="preserve">Il terzo anno prevede </w:t>
        </w:r>
      </w:ins>
      <w:ins w:id="124" w:author="Andrea Ceccarelli [2]" w:date="2025-11-27T22:01:00Z" w16du:dateUtc="2025-11-27T21:01:00Z">
        <w:r w:rsidR="00061786">
          <w:t xml:space="preserve">le attività formative </w:t>
        </w:r>
      </w:ins>
      <w:ins w:id="125" w:author="Andrea Ceccarelli [2]" w:date="2025-11-27T21:54:00Z" w16du:dateUtc="2025-11-27T20:54:00Z">
        <w:r>
          <w:t>obbligatori</w:t>
        </w:r>
      </w:ins>
      <w:ins w:id="126" w:author="Andrea Ceccarelli [2]" w:date="2025-11-27T22:01:00Z" w16du:dateUtc="2025-11-27T21:01:00Z">
        <w:r w:rsidR="00061786">
          <w:t>e</w:t>
        </w:r>
      </w:ins>
      <w:ins w:id="127" w:author="Andrea Ceccarelli [2]" w:date="2025-11-27T21:54:00Z" w16du:dateUtc="2025-11-27T20:54:00Z">
        <w:r>
          <w:t>:</w:t>
        </w:r>
      </w:ins>
    </w:p>
    <w:p w14:paraId="2B90EBB4" w14:textId="6CF41CC2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28" w:author="Andrea Ceccarelli [2]" w:date="2025-11-27T22:00:00Z" w16du:dateUtc="2025-11-27T21:00:00Z"/>
        </w:rPr>
      </w:pPr>
      <w:ins w:id="129" w:author="Andrea Ceccarelli [2]" w:date="2025-11-27T22:00:00Z" w16du:dateUtc="2025-11-27T21:00:00Z">
        <w:r w:rsidRPr="00456016">
          <w:t>LINGUAGGI, CALCOLABILITÀ E COMPLESSITÀ</w:t>
        </w:r>
        <w:r>
          <w:t>, 6 CFU</w:t>
        </w:r>
      </w:ins>
    </w:p>
    <w:p w14:paraId="09504492" w14:textId="5BAEB886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30" w:author="Andrea Ceccarelli [2]" w:date="2025-11-27T22:00:00Z" w16du:dateUtc="2025-11-27T21:00:00Z"/>
        </w:rPr>
      </w:pPr>
      <w:ins w:id="131" w:author="Andrea Ceccarelli [2]" w:date="2025-11-27T22:00:00Z" w16du:dateUtc="2025-11-27T21:00:00Z">
        <w:r w:rsidRPr="00456016">
          <w:t>FONDAMENTI DI RETI DI CALCOLATORI E SICUREZZA</w:t>
        </w:r>
        <w:r>
          <w:t>, 9 CFU</w:t>
        </w:r>
      </w:ins>
    </w:p>
    <w:p w14:paraId="05988595" w14:textId="3B3D1609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32" w:author="Andrea Ceccarelli [2]" w:date="2025-11-27T22:00:00Z" w16du:dateUtc="2025-11-27T21:00:00Z"/>
        </w:rPr>
      </w:pPr>
      <w:ins w:id="133" w:author="Andrea Ceccarelli [2]" w:date="2025-11-27T22:00:00Z" w16du:dateUtc="2025-11-27T21:00:00Z">
        <w:r w:rsidRPr="00456016">
          <w:t>CALCOLO NUMERICO</w:t>
        </w:r>
        <w:r>
          <w:t>, 9 CFU</w:t>
        </w:r>
      </w:ins>
    </w:p>
    <w:p w14:paraId="77DCBFD0" w14:textId="406C7B1E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34" w:author="Andrea Ceccarelli [2]" w:date="2025-11-27T22:00:00Z" w16du:dateUtc="2025-11-27T21:00:00Z"/>
        </w:rPr>
      </w:pPr>
      <w:ins w:id="135" w:author="Andrea Ceccarelli [2]" w:date="2025-11-27T22:00:00Z" w16du:dateUtc="2025-11-27T21:00:00Z">
        <w:r w:rsidRPr="00456016">
          <w:t>TIROCINIO</w:t>
        </w:r>
        <w:r>
          <w:t>, 9 CFU</w:t>
        </w:r>
      </w:ins>
    </w:p>
    <w:p w14:paraId="0AC7CCFD" w14:textId="02CA9EE9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36" w:author="Andrea Ceccarelli [2]" w:date="2025-11-27T22:00:00Z" w16du:dateUtc="2025-11-27T21:00:00Z"/>
        </w:rPr>
      </w:pPr>
      <w:ins w:id="137" w:author="Andrea Ceccarelli [2]" w:date="2025-11-27T22:00:00Z" w16du:dateUtc="2025-11-27T21:00:00Z">
        <w:r>
          <w:t>PROVA FINALE, 3 CFU</w:t>
        </w:r>
      </w:ins>
    </w:p>
    <w:p w14:paraId="50F6CC60" w14:textId="4F8C4416" w:rsidR="00456016" w:rsidRDefault="00D30FD8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38" w:author="Andrea Ceccarelli [2]" w:date="2025-11-27T21:59:00Z" w16du:dateUtc="2025-11-27T20:59:00Z"/>
        </w:rPr>
      </w:pPr>
      <w:ins w:id="139" w:author="Andrea Ceccarelli [2]" w:date="2025-11-27T22:27:00Z" w16du:dateUtc="2025-11-27T21:27:00Z">
        <w:r>
          <w:rPr>
            <w:lang w:val="it-IT"/>
          </w:rPr>
          <w:t>ATTIVITA’ A</w:t>
        </w:r>
        <w:r w:rsidRPr="00061786">
          <w:rPr>
            <w:lang w:val="it-IT"/>
          </w:rPr>
          <w:t xml:space="preserve"> </w:t>
        </w:r>
        <w:r>
          <w:rPr>
            <w:lang w:val="it-IT"/>
          </w:rPr>
          <w:t xml:space="preserve">SCELTA LIBERA, </w:t>
        </w:r>
        <w:r w:rsidRPr="00061786">
          <w:rPr>
            <w:lang w:val="it-IT"/>
          </w:rPr>
          <w:t>12 CFU</w:t>
        </w:r>
      </w:ins>
    </w:p>
    <w:p w14:paraId="53F3F99B" w14:textId="77777777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40" w:author="Andrea Ceccarelli [2]" w:date="2025-11-27T21:54:00Z" w16du:dateUtc="2025-11-27T20:54:00Z"/>
        </w:rPr>
      </w:pPr>
    </w:p>
    <w:p w14:paraId="00A9FF92" w14:textId="3F5A9971" w:rsidR="00456016" w:rsidRDefault="00456016" w:rsidP="004560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41" w:author="Andrea Ceccarelli [2]" w:date="2025-11-27T21:53:00Z" w16du:dateUtc="2025-11-27T20:53:00Z"/>
        </w:rPr>
      </w:pPr>
      <w:ins w:id="142" w:author="Andrea Ceccarelli [2]" w:date="2025-11-27T21:54:00Z" w16du:dateUtc="2025-11-27T20:54:00Z">
        <w:r>
          <w:t xml:space="preserve">Il terzo anno prevede </w:t>
        </w:r>
      </w:ins>
      <w:ins w:id="143" w:author="Andrea Ceccarelli [2]" w:date="2025-11-27T22:27:00Z" w16du:dateUtc="2025-11-27T21:27:00Z">
        <w:r w:rsidR="00D30FD8">
          <w:t xml:space="preserve">anche </w:t>
        </w:r>
      </w:ins>
      <w:ins w:id="144" w:author="Andrea Ceccarelli [2]" w:date="2025-11-27T21:55:00Z" w16du:dateUtc="2025-11-27T20:55:00Z">
        <w:r>
          <w:t xml:space="preserve">il </w:t>
        </w:r>
      </w:ins>
      <w:ins w:id="145" w:author="Andrea Ceccarelli [2]" w:date="2025-11-27T21:54:00Z" w16du:dateUtc="2025-11-27T20:54:00Z">
        <w:r>
          <w:t>gruppo di scelta</w:t>
        </w:r>
      </w:ins>
      <w:ins w:id="146" w:author="Andrea Ceccarelli [2]" w:date="2025-11-27T21:55:00Z" w16du:dateUtc="2025-11-27T20:55:00Z">
        <w:r>
          <w:t xml:space="preserve"> CARATTERIZZANTI A SCELTA</w:t>
        </w:r>
      </w:ins>
      <w:ins w:id="147" w:author="Andrea Ceccarelli [2]" w:date="2025-11-27T21:54:00Z" w16du:dateUtc="2025-11-27T20:54:00Z">
        <w:r>
          <w:t>, che permette di scegliere obbligatoriamente</w:t>
        </w:r>
      </w:ins>
      <w:ins w:id="148" w:author="Andrea Ceccarelli [2]" w:date="2025-11-27T21:55:00Z" w16du:dateUtc="2025-11-27T20:55:00Z">
        <w:r>
          <w:t xml:space="preserve"> 2 tra </w:t>
        </w:r>
      </w:ins>
      <w:ins w:id="149" w:author="Andrea Ceccarelli [2]" w:date="2025-11-27T22:01:00Z" w16du:dateUtc="2025-11-27T21:01:00Z">
        <w:r w:rsidR="00061786">
          <w:t>le attività formative</w:t>
        </w:r>
      </w:ins>
      <w:ins w:id="150" w:author="Andrea Ceccarelli [2]" w:date="2025-11-27T21:55:00Z" w16du:dateUtc="2025-11-27T20:55:00Z">
        <w:r>
          <w:t>:</w:t>
        </w:r>
      </w:ins>
    </w:p>
    <w:p w14:paraId="4CC5330E" w14:textId="4F691EF9" w:rsidR="00456016" w:rsidRDefault="00061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51" w:author="Andrea Ceccarelli [2]" w:date="2025-11-27T22:01:00Z" w16du:dateUtc="2025-11-27T21:01:00Z"/>
        </w:rPr>
      </w:pPr>
      <w:ins w:id="152" w:author="Andrea Ceccarelli [2]" w:date="2025-11-27T22:01:00Z" w16du:dateUtc="2025-11-27T21:01:00Z">
        <w:r>
          <w:t>-</w:t>
        </w:r>
        <w:r w:rsidRPr="00061786">
          <w:t xml:space="preserve"> ALGORITMI AVANZATI E GRAPH MINING</w:t>
        </w:r>
      </w:ins>
    </w:p>
    <w:p w14:paraId="32F83AD9" w14:textId="3ABB6A1A" w:rsidR="00061786" w:rsidRDefault="00061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53" w:author="Andrea Ceccarelli [2]" w:date="2025-11-27T22:02:00Z" w16du:dateUtc="2025-11-27T21:02:00Z"/>
        </w:rPr>
      </w:pPr>
      <w:ins w:id="154" w:author="Andrea Ceccarelli [2]" w:date="2025-11-27T22:01:00Z" w16du:dateUtc="2025-11-27T21:01:00Z">
        <w:r>
          <w:t xml:space="preserve">- </w:t>
        </w:r>
      </w:ins>
      <w:ins w:id="155" w:author="Andrea Ceccarelli [2]" w:date="2025-11-27T22:02:00Z" w16du:dateUtc="2025-11-27T21:02:00Z">
        <w:r w:rsidRPr="00061786">
          <w:t>INTERPRETI E COMPILATORI</w:t>
        </w:r>
      </w:ins>
    </w:p>
    <w:p w14:paraId="42B99807" w14:textId="6523E8D3" w:rsidR="00061786" w:rsidRDefault="00061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56" w:author="Andrea Ceccarelli [2]" w:date="2025-11-27T22:02:00Z" w16du:dateUtc="2025-11-27T21:02:00Z"/>
        </w:rPr>
      </w:pPr>
      <w:ins w:id="157" w:author="Andrea Ceccarelli [2]" w:date="2025-11-27T22:02:00Z" w16du:dateUtc="2025-11-27T21:02:00Z">
        <w:r>
          <w:t xml:space="preserve">- </w:t>
        </w:r>
        <w:r w:rsidRPr="00061786">
          <w:t>COMBINATORIA DELLE PAROLE E DEI LINGUAGGI FORMALI</w:t>
        </w:r>
      </w:ins>
    </w:p>
    <w:p w14:paraId="5CF51ABE" w14:textId="2109D9C2" w:rsidR="00061786" w:rsidRDefault="00061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58" w:author="Andrea Ceccarelli [2]" w:date="2025-11-27T22:02:00Z" w16du:dateUtc="2025-11-27T21:02:00Z"/>
        </w:rPr>
      </w:pPr>
      <w:ins w:id="159" w:author="Andrea Ceccarelli [2]" w:date="2025-11-27T22:02:00Z" w16du:dateUtc="2025-11-27T21:02:00Z">
        <w:r>
          <w:t xml:space="preserve">- </w:t>
        </w:r>
        <w:r w:rsidRPr="00061786">
          <w:t>APPRENDIMENTO AUTOMATICO</w:t>
        </w:r>
      </w:ins>
    </w:p>
    <w:p w14:paraId="3DB9A277" w14:textId="77777777" w:rsidR="00061786" w:rsidRDefault="00061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60" w:author="Andrea Ceccarelli [2]" w:date="2025-11-27T21:53:00Z" w16du:dateUtc="2025-11-27T20:53:00Z"/>
        </w:rPr>
      </w:pPr>
    </w:p>
    <w:p w14:paraId="0FA166D6" w14:textId="036E3A3E" w:rsidR="00337852" w:rsidRDefault="0033785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61" w:author="Andrea Ceccarelli" w:date="2025-11-26T23:12:00Z" w16du:dateUtc="2025-11-26T22:12:00Z"/>
          <w:sz w:val="20"/>
          <w:szCs w:val="20"/>
        </w:rPr>
      </w:pPr>
      <w:ins w:id="162" w:author="Andrea Ceccarelli" w:date="2025-11-26T23:09:00Z" w16du:dateUtc="2025-11-26T22:09:00Z">
        <w:r>
          <w:t xml:space="preserve">Si </w:t>
        </w:r>
      </w:ins>
      <w:ins w:id="163" w:author="Andrea Ceccarelli [2]" w:date="2025-11-27T18:19:00Z" w16du:dateUtc="2025-11-27T17:19:00Z">
        <w:r w:rsidR="00F85558">
          <w:t>riporta</w:t>
        </w:r>
      </w:ins>
      <w:ins w:id="164" w:author="Andrea Ceccarelli [2]" w:date="2025-11-27T18:16:00Z" w16du:dateUtc="2025-11-27T17:16:00Z">
        <w:r w:rsidR="00CD757D">
          <w:t xml:space="preserve"> </w:t>
        </w:r>
      </w:ins>
      <w:ins w:id="165" w:author="Andrea Ceccarelli" w:date="2025-11-26T23:13:00Z" w16du:dateUtc="2025-11-26T22:13:00Z">
        <w:r>
          <w:t xml:space="preserve">il quadro </w:t>
        </w:r>
      </w:ins>
      <w:ins w:id="166" w:author="Andrea Ceccarelli [2]" w:date="2025-11-27T21:52:00Z" w16du:dateUtc="2025-11-27T20:52:00Z">
        <w:r w:rsidR="00456016">
          <w:t xml:space="preserve">completo </w:t>
        </w:r>
      </w:ins>
      <w:ins w:id="167" w:author="Andrea Ceccarelli" w:date="2025-11-26T23:13:00Z" w16du:dateUtc="2025-11-26T22:13:00Z">
        <w:r>
          <w:t xml:space="preserve">delle </w:t>
        </w:r>
      </w:ins>
      <w:ins w:id="168" w:author="Andrea Ceccarelli" w:date="2025-11-26T23:09:00Z" w16du:dateUtc="2025-11-26T22:09:00Z">
        <w:r>
          <w:t>attività formative</w:t>
        </w:r>
      </w:ins>
      <w:ins w:id="169" w:author="Andrea Ceccarelli [2]" w:date="2025-11-27T18:16:00Z" w16du:dateUtc="2025-11-27T17:16:00Z">
        <w:r w:rsidR="00CD757D">
          <w:t xml:space="preserve"> in </w:t>
        </w:r>
      </w:ins>
      <w:ins w:id="170" w:author="Andrea Ceccarelli [2]" w:date="2025-11-27T18:19:00Z" w16du:dateUtc="2025-11-27T17:19:00Z">
        <w:r w:rsidR="00F85558">
          <w:t xml:space="preserve">calce </w:t>
        </w:r>
      </w:ins>
      <w:ins w:id="171" w:author="Andrea Ceccarelli [2]" w:date="2025-11-27T18:16:00Z" w16du:dateUtc="2025-11-27T17:16:00Z">
        <w:r w:rsidR="00CD757D">
          <w:t>al regolamento</w:t>
        </w:r>
      </w:ins>
      <w:ins w:id="172" w:author="Andrea Ceccarelli [2]" w:date="2025-11-27T18:19:00Z" w16du:dateUtc="2025-11-27T17:19:00Z">
        <w:r w:rsidR="00F85558">
          <w:t xml:space="preserve"> (Art. 17)</w:t>
        </w:r>
      </w:ins>
      <w:ins w:id="173" w:author="Andrea Ceccarelli" w:date="2025-11-26T23:11:00Z" w16du:dateUtc="2025-11-26T22:11:00Z">
        <w:r>
          <w:t>.</w:t>
        </w:r>
      </w:ins>
      <w:ins w:id="174" w:author="Andrea Ceccarelli" w:date="2025-11-26T23:09:00Z" w16du:dateUtc="2025-11-26T22:09:00Z">
        <w:r>
          <w:rPr>
            <w:sz w:val="20"/>
            <w:szCs w:val="20"/>
          </w:rPr>
          <w:t xml:space="preserve"> </w:t>
        </w:r>
      </w:ins>
    </w:p>
    <w:p w14:paraId="3D7325AD" w14:textId="77777777" w:rsidR="00337852" w:rsidRDefault="0033785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ns w:id="175" w:author="Andrea Ceccarelli" w:date="2025-11-26T23:12:00Z" w16du:dateUtc="2025-11-26T22:12:00Z"/>
          <w:sz w:val="20"/>
          <w:szCs w:val="20"/>
        </w:rPr>
      </w:pPr>
    </w:p>
    <w:p w14:paraId="284E7DCC" w14:textId="77777777" w:rsidR="00337852" w:rsidRDefault="0033785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</w:p>
    <w:tbl>
      <w:tblPr>
        <w:tblStyle w:val="af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001D6FA0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F5A06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5 Tipologia delle forme didattiche, anche a distanza, degli esami e delle altre verifiche del profitto</w:t>
            </w:r>
          </w:p>
        </w:tc>
      </w:tr>
    </w:tbl>
    <w:p w14:paraId="044FFFA1" w14:textId="77777777" w:rsidR="00267DC1" w:rsidRDefault="00267D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</w:p>
    <w:p w14:paraId="0C0E874E" w14:textId="77777777" w:rsidR="00267DC1" w:rsidRPr="00D30FD8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Per quanto riguarda le tipologie delle forme didattiche, indicare:</w:t>
      </w:r>
    </w:p>
    <w:p w14:paraId="24696595" w14:textId="77777777" w:rsidR="00267DC1" w:rsidRPr="00D30FD8" w:rsidRDefault="0000000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l’elenco dettagliato della tipologia delle forme didattiche utilizzate, anche a distanza, tenuto conto della normativa vigente e delle linee guida di Ateneo sul tema. Nel caso in cui il corso di studi non preveda alcuna forma di didattica a distanza, è necessario dichiararlo;</w:t>
      </w:r>
    </w:p>
    <w:p w14:paraId="7A6AD928" w14:textId="77777777" w:rsidR="00267DC1" w:rsidRPr="00D30FD8" w:rsidRDefault="0000000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il rapporto ore frontali/CFU, eventualmente differenziato per tipologia di attività didattica;</w:t>
      </w:r>
    </w:p>
    <w:p w14:paraId="7019DBC9" w14:textId="77777777" w:rsidR="00267DC1" w:rsidRPr="00D30FD8" w:rsidRDefault="0000000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 xml:space="preserve">un rimando alla tipologia di informazioni contenute nei </w:t>
      </w:r>
      <w:proofErr w:type="spellStart"/>
      <w:r w:rsidRPr="00D30FD8">
        <w:rPr>
          <w:i/>
          <w:iCs/>
          <w:sz w:val="20"/>
          <w:szCs w:val="20"/>
        </w:rPr>
        <w:t>syllabi</w:t>
      </w:r>
      <w:proofErr w:type="spellEnd"/>
      <w:r w:rsidRPr="00D30FD8">
        <w:rPr>
          <w:i/>
          <w:iCs/>
          <w:sz w:val="20"/>
          <w:szCs w:val="20"/>
        </w:rPr>
        <w:t>.</w:t>
      </w:r>
    </w:p>
    <w:p w14:paraId="2B11A72E" w14:textId="77777777" w:rsidR="00267DC1" w:rsidRPr="00D30FD8" w:rsidRDefault="00267D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</w:p>
    <w:p w14:paraId="5F475E9C" w14:textId="77777777" w:rsidR="00267DC1" w:rsidRPr="00D30FD8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Per quanto riguarda gli esami e le altre verifiche di profitto, indicare:</w:t>
      </w:r>
    </w:p>
    <w:p w14:paraId="50056AC7" w14:textId="77777777" w:rsidR="00267DC1" w:rsidRPr="00D30FD8" w:rsidRDefault="00000000">
      <w:pPr>
        <w:numPr>
          <w:ilvl w:val="0"/>
          <w:numId w:val="1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il numero complessivo di esami con valutazione finale di profitto;</w:t>
      </w:r>
    </w:p>
    <w:p w14:paraId="7ADE218A" w14:textId="77777777" w:rsidR="00267DC1" w:rsidRPr="00D30FD8" w:rsidRDefault="00000000">
      <w:pPr>
        <w:numPr>
          <w:ilvl w:val="0"/>
          <w:numId w:val="1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lastRenderedPageBreak/>
        <w:t>le possibili modalità di accertamento conclusivo/verifica (scritto/orale oppure test con domande a risposta libera o vincolata, prova di laboratorio, esercitazione al computer, etc.), anche con riferimento a prove in itinere;</w:t>
      </w:r>
    </w:p>
    <w:p w14:paraId="36B9B5C0" w14:textId="77777777" w:rsidR="00267DC1" w:rsidRPr="00D30FD8" w:rsidRDefault="00000000">
      <w:pPr>
        <w:numPr>
          <w:ilvl w:val="0"/>
          <w:numId w:val="1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le tipologia di valutazione utilizzata (trentesimi, idoneo, approvato, etc.);</w:t>
      </w:r>
    </w:p>
    <w:p w14:paraId="0D7E6217" w14:textId="77777777" w:rsidR="00267DC1" w:rsidRPr="00D30FD8" w:rsidRDefault="00000000">
      <w:pPr>
        <w:numPr>
          <w:ilvl w:val="0"/>
          <w:numId w:val="1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la composizione della commissione d’esame, anche con richiamo al regolamento didattico di Ateneo;</w:t>
      </w:r>
    </w:p>
    <w:p w14:paraId="4485CFF1" w14:textId="77777777" w:rsidR="00267DC1" w:rsidRPr="00D30FD8" w:rsidRDefault="00000000">
      <w:pPr>
        <w:numPr>
          <w:ilvl w:val="0"/>
          <w:numId w:val="18"/>
        </w:numPr>
        <w:spacing w:line="288" w:lineRule="auto"/>
        <w:jc w:val="both"/>
        <w:rPr>
          <w:i/>
          <w:iCs/>
          <w:sz w:val="20"/>
          <w:szCs w:val="20"/>
        </w:rPr>
      </w:pPr>
      <w:r w:rsidRPr="00D30FD8">
        <w:rPr>
          <w:i/>
          <w:iCs/>
          <w:sz w:val="20"/>
          <w:szCs w:val="20"/>
        </w:rPr>
        <w:t>il numero annuale di appelli, le modalità di determinazione del calendario degli esami di profitto e delle prove di verifica, nonché le modalità con cui sono resi noti i calendari e le date degli appelli, oppure un rimando preciso a quanto stabilito dalla Scuola su questi aspetti.</w:t>
      </w:r>
    </w:p>
    <w:p w14:paraId="5C87243F" w14:textId="77777777" w:rsidR="00267DC1" w:rsidRDefault="00267DC1">
      <w:pPr>
        <w:spacing w:line="288" w:lineRule="auto"/>
        <w:jc w:val="both"/>
      </w:pPr>
    </w:p>
    <w:p w14:paraId="3DCF705C" w14:textId="73AE6DAE" w:rsidR="00F85558" w:rsidRDefault="005D555A" w:rsidP="005D555A">
      <w:pPr>
        <w:spacing w:line="288" w:lineRule="auto"/>
        <w:jc w:val="both"/>
        <w:rPr>
          <w:ins w:id="176" w:author="Andrea Ceccarelli [2]" w:date="2025-11-27T18:22:00Z" w16du:dateUtc="2025-11-27T17:22:00Z"/>
          <w:lang w:val="it-IT"/>
        </w:rPr>
      </w:pPr>
      <w:r w:rsidRPr="005D555A">
        <w:rPr>
          <w:lang w:val="it-IT"/>
        </w:rPr>
        <w:t>Le attività didattiche</w:t>
      </w:r>
      <w:ins w:id="177" w:author="Andrea Ceccarelli [2]" w:date="2025-11-27T18:22:00Z" w16du:dateUtc="2025-11-27T17:22:00Z">
        <w:r w:rsidR="00F85558">
          <w:rPr>
            <w:lang w:val="it-IT"/>
          </w:rPr>
          <w:t xml:space="preserve"> sono previste in presenza</w:t>
        </w:r>
      </w:ins>
      <w:ins w:id="178" w:author="Andrea Ceccarelli [2]" w:date="2025-11-27T18:23:00Z" w16du:dateUtc="2025-11-27T17:23:00Z">
        <w:r w:rsidR="00F85558">
          <w:rPr>
            <w:lang w:val="it-IT"/>
          </w:rPr>
          <w:t xml:space="preserve">, </w:t>
        </w:r>
      </w:ins>
      <w:ins w:id="179" w:author="Andrea Ceccarelli [2]" w:date="2025-11-27T18:27:00Z" w16du:dateUtc="2025-11-27T17:27:00Z">
        <w:r w:rsidR="00F85558">
          <w:rPr>
            <w:lang w:val="it-IT"/>
          </w:rPr>
          <w:t xml:space="preserve">e sono </w:t>
        </w:r>
      </w:ins>
      <w:ins w:id="180" w:author="Andrea Ceccarelli [2]" w:date="2025-11-27T18:23:00Z" w16du:dateUtc="2025-11-27T17:23:00Z">
        <w:r w:rsidR="00F85558">
          <w:rPr>
            <w:lang w:val="it-IT"/>
          </w:rPr>
          <w:t xml:space="preserve">quantificate nella misura di 1 CFU per ogni 8 ore di lezione frontale, oppure </w:t>
        </w:r>
      </w:ins>
      <w:ins w:id="181" w:author="Andrea Ceccarelli [2]" w:date="2025-11-27T18:27:00Z" w16du:dateUtc="2025-11-27T17:27:00Z">
        <w:r w:rsidR="00F85558">
          <w:rPr>
            <w:lang w:val="it-IT"/>
          </w:rPr>
          <w:t xml:space="preserve">1 CFU </w:t>
        </w:r>
      </w:ins>
      <w:ins w:id="182" w:author="Andrea Ceccarelli [2]" w:date="2025-11-27T18:23:00Z" w16du:dateUtc="2025-11-27T17:23:00Z">
        <w:r w:rsidR="00F85558">
          <w:rPr>
            <w:lang w:val="it-IT"/>
          </w:rPr>
          <w:t>per ogni 12 ore di esercitazione o laboratorio.</w:t>
        </w:r>
      </w:ins>
      <w:ins w:id="183" w:author="Andrea Ceccarelli [2]" w:date="2025-11-27T18:25:00Z" w16du:dateUtc="2025-11-27T17:25:00Z">
        <w:r w:rsidR="00F85558">
          <w:rPr>
            <w:lang w:val="it-IT"/>
          </w:rPr>
          <w:t xml:space="preserve"> </w:t>
        </w:r>
      </w:ins>
    </w:p>
    <w:p w14:paraId="623C01EE" w14:textId="77777777" w:rsidR="00F85558" w:rsidRDefault="00F85558" w:rsidP="005D555A">
      <w:pPr>
        <w:spacing w:line="288" w:lineRule="auto"/>
        <w:jc w:val="both"/>
        <w:rPr>
          <w:ins w:id="184" w:author="Andrea Ceccarelli [2]" w:date="2025-11-27T18:22:00Z" w16du:dateUtc="2025-11-27T17:22:00Z"/>
          <w:lang w:val="it-IT"/>
        </w:rPr>
      </w:pPr>
    </w:p>
    <w:p w14:paraId="3EE680C9" w14:textId="53194561" w:rsidR="005D555A" w:rsidRDefault="00F85558" w:rsidP="005D555A">
      <w:pPr>
        <w:spacing w:line="288" w:lineRule="auto"/>
        <w:jc w:val="both"/>
        <w:rPr>
          <w:lang w:val="it-IT"/>
        </w:rPr>
      </w:pPr>
      <w:ins w:id="185" w:author="Andrea Ceccarelli [2]" w:date="2025-11-27T18:22:00Z" w16du:dateUtc="2025-11-27T17:22:00Z">
        <w:r w:rsidRPr="005D555A">
          <w:rPr>
            <w:lang w:val="it-IT"/>
          </w:rPr>
          <w:t>Le attività didattiche</w:t>
        </w:r>
      </w:ins>
      <w:r w:rsidR="005D555A" w:rsidRPr="005D555A">
        <w:rPr>
          <w:lang w:val="it-IT"/>
        </w:rPr>
        <w:t xml:space="preserve"> sono organizzate in insegnamenti</w:t>
      </w:r>
      <w:ins w:id="186" w:author="Andrea Ceccarelli [2]" w:date="2025-11-27T18:26:00Z" w16du:dateUtc="2025-11-27T17:26:00Z">
        <w:r>
          <w:rPr>
            <w:lang w:val="it-IT"/>
          </w:rPr>
          <w:t xml:space="preserve"> </w:t>
        </w:r>
      </w:ins>
      <w:ins w:id="187" w:author="Andrea Ceccarelli [2]" w:date="2025-11-27T18:25:00Z" w16du:dateUtc="2025-11-27T17:25:00Z">
        <w:r>
          <w:rPr>
            <w:lang w:val="it-IT"/>
          </w:rPr>
          <w:t xml:space="preserve">il cui contenuto è descritto nei </w:t>
        </w:r>
        <w:proofErr w:type="spellStart"/>
        <w:r>
          <w:rPr>
            <w:lang w:val="it-IT"/>
          </w:rPr>
          <w:t>syllabi</w:t>
        </w:r>
        <w:proofErr w:type="spellEnd"/>
        <w:r>
          <w:rPr>
            <w:lang w:val="it-IT"/>
          </w:rPr>
          <w:t xml:space="preserve"> </w:t>
        </w:r>
      </w:ins>
      <w:ins w:id="188" w:author="Andrea Ceccarelli [2]" w:date="2025-11-27T18:26:00Z" w16du:dateUtc="2025-11-27T17:26:00Z">
        <w:r>
          <w:rPr>
            <w:lang w:val="it-IT"/>
          </w:rPr>
          <w:t xml:space="preserve">costruiti secondo le indicazioni </w:t>
        </w:r>
      </w:ins>
      <w:ins w:id="189" w:author="Andrea Ceccarelli [2]" w:date="2025-11-27T22:30:00Z" w16du:dateUtc="2025-11-27T21:30:00Z">
        <w:r w:rsidR="00D30FD8">
          <w:rPr>
            <w:lang w:val="it-IT"/>
          </w:rPr>
          <w:t xml:space="preserve">fornite dagli appositi organi di </w:t>
        </w:r>
      </w:ins>
      <w:ins w:id="190" w:author="Andrea Ceccarelli [2]" w:date="2025-11-27T18:26:00Z" w16du:dateUtc="2025-11-27T17:26:00Z">
        <w:r>
          <w:rPr>
            <w:lang w:val="it-IT"/>
          </w:rPr>
          <w:t>Aten</w:t>
        </w:r>
      </w:ins>
      <w:ins w:id="191" w:author="Andrea Ceccarelli [2]" w:date="2025-11-27T22:29:00Z" w16du:dateUtc="2025-11-27T21:29:00Z">
        <w:r w:rsidR="00D30FD8">
          <w:rPr>
            <w:lang w:val="it-IT"/>
          </w:rPr>
          <w:t>e</w:t>
        </w:r>
      </w:ins>
      <w:ins w:id="192" w:author="Andrea Ceccarelli [2]" w:date="2025-11-27T18:26:00Z" w16du:dateUtc="2025-11-27T17:26:00Z">
        <w:r>
          <w:rPr>
            <w:lang w:val="it-IT"/>
          </w:rPr>
          <w:t>o</w:t>
        </w:r>
      </w:ins>
      <w:ins w:id="193" w:author="Andrea Ceccarelli [2]" w:date="2025-11-27T22:30:00Z" w16du:dateUtc="2025-11-27T21:30:00Z">
        <w:r w:rsidR="00D30FD8">
          <w:rPr>
            <w:lang w:val="it-IT"/>
          </w:rPr>
          <w:t>. Gli insegnamenti</w:t>
        </w:r>
      </w:ins>
      <w:del w:id="194" w:author="Andrea Ceccarelli [2]" w:date="2025-11-27T22:30:00Z" w16du:dateUtc="2025-11-27T21:30:00Z">
        <w:r w:rsidR="005D555A" w:rsidRPr="005D555A" w:rsidDel="00D30FD8">
          <w:rPr>
            <w:lang w:val="it-IT"/>
          </w:rPr>
          <w:delText xml:space="preserve"> </w:delText>
        </w:r>
      </w:del>
      <w:ins w:id="195" w:author="Andrea Ceccarelli [2]" w:date="2025-11-27T22:30:00Z" w16du:dateUtc="2025-11-27T21:30:00Z">
        <w:r w:rsidR="00D30FD8">
          <w:rPr>
            <w:lang w:val="it-IT"/>
          </w:rPr>
          <w:t xml:space="preserve"> </w:t>
        </w:r>
      </w:ins>
      <w:del w:id="196" w:author="Andrea Ceccarelli [2]" w:date="2025-11-27T22:30:00Z" w16du:dateUtc="2025-11-27T21:30:00Z">
        <w:r w:rsidR="005D555A" w:rsidRPr="005D555A" w:rsidDel="00D30FD8">
          <w:rPr>
            <w:lang w:val="it-IT"/>
          </w:rPr>
          <w:delText xml:space="preserve">che </w:delText>
        </w:r>
      </w:del>
      <w:r w:rsidR="005D555A" w:rsidRPr="005D555A">
        <w:rPr>
          <w:lang w:val="it-IT"/>
        </w:rPr>
        <w:t>prevedono lezioni frontali ed un esame</w:t>
      </w:r>
      <w:r w:rsidR="005D555A">
        <w:rPr>
          <w:lang w:val="it-IT"/>
        </w:rPr>
        <w:t xml:space="preserve"> </w:t>
      </w:r>
      <w:r w:rsidR="005D555A" w:rsidRPr="005D555A">
        <w:rPr>
          <w:lang w:val="it-IT"/>
        </w:rPr>
        <w:t>individuale finale di valutazione, con votazione espressa in trentesimi ed eventuale lode. Le prove</w:t>
      </w:r>
      <w:r w:rsidR="005D555A">
        <w:rPr>
          <w:lang w:val="it-IT"/>
        </w:rPr>
        <w:t xml:space="preserve"> </w:t>
      </w:r>
      <w:r w:rsidR="005D555A" w:rsidRPr="005D555A">
        <w:rPr>
          <w:lang w:val="it-IT"/>
        </w:rPr>
        <w:t>individuali relative all’acquisizione di Competenze Aziendali e alla conoscenza della Lingua Inglese</w:t>
      </w:r>
      <w:ins w:id="197" w:author="Andrea Ceccarelli" w:date="2025-11-26T23:14:00Z" w16du:dateUtc="2025-11-26T22:14:00Z">
        <w:r w:rsidR="00A51684">
          <w:rPr>
            <w:lang w:val="it-IT"/>
          </w:rPr>
          <w:t xml:space="preserve"> </w:t>
        </w:r>
      </w:ins>
      <w:r w:rsidR="005D555A" w:rsidRPr="005D555A">
        <w:rPr>
          <w:lang w:val="it-IT"/>
        </w:rPr>
        <w:t>prevedono il conseguimento di una idoneità. Il percorso formativo di ogni singolo studente potrà</w:t>
      </w:r>
      <w:r w:rsidR="005D555A">
        <w:rPr>
          <w:lang w:val="it-IT"/>
        </w:rPr>
        <w:t xml:space="preserve"> </w:t>
      </w:r>
      <w:r w:rsidR="005D555A" w:rsidRPr="005D555A">
        <w:rPr>
          <w:lang w:val="it-IT"/>
        </w:rPr>
        <w:t>prevedere un massimo di 20 esami o valutazioni finali di profitto.</w:t>
      </w:r>
    </w:p>
    <w:p w14:paraId="6C227564" w14:textId="77777777" w:rsidR="005D555A" w:rsidRDefault="005D555A" w:rsidP="005D555A">
      <w:pPr>
        <w:spacing w:line="288" w:lineRule="auto"/>
        <w:jc w:val="both"/>
        <w:rPr>
          <w:lang w:val="it-IT"/>
        </w:rPr>
      </w:pPr>
    </w:p>
    <w:p w14:paraId="4ED68BDD" w14:textId="42C658F0" w:rsidR="005D555A" w:rsidRDefault="005D555A" w:rsidP="005D555A">
      <w:pPr>
        <w:spacing w:line="288" w:lineRule="auto"/>
        <w:jc w:val="both"/>
        <w:rPr>
          <w:ins w:id="198" w:author="Andrea Ceccarelli [2]" w:date="2025-11-27T18:27:00Z" w16du:dateUtc="2025-11-27T17:27:00Z"/>
          <w:lang w:val="it-IT"/>
        </w:rPr>
      </w:pPr>
      <w:r w:rsidRPr="005D555A">
        <w:rPr>
          <w:lang w:val="it-IT"/>
        </w:rPr>
        <w:t>Le prove di verifica con votazione in trentesimi si intendono superate se si consegue una votazione di</w:t>
      </w:r>
      <w:r>
        <w:rPr>
          <w:lang w:val="it-IT"/>
        </w:rPr>
        <w:t xml:space="preserve"> </w:t>
      </w:r>
      <w:r w:rsidRPr="005D555A">
        <w:rPr>
          <w:lang w:val="it-IT"/>
        </w:rPr>
        <w:t>almeno 18/30. Le prove di verifica, espletate secondo quanto previsto dal Regolamento Didattico di</w:t>
      </w:r>
      <w:r>
        <w:rPr>
          <w:lang w:val="it-IT"/>
        </w:rPr>
        <w:t xml:space="preserve"> </w:t>
      </w:r>
      <w:r w:rsidRPr="005D555A">
        <w:rPr>
          <w:lang w:val="it-IT"/>
        </w:rPr>
        <w:t xml:space="preserve">Ateneo, potranno essere sostenute negli appositi periodi </w:t>
      </w:r>
      <w:del w:id="199" w:author="Andrea Ceccarelli [2]" w:date="2025-11-27T22:48:00Z" w16du:dateUtc="2025-11-27T21:48:00Z">
        <w:r w:rsidRPr="005D555A" w:rsidDel="00E97262">
          <w:rPr>
            <w:lang w:val="it-IT"/>
          </w:rPr>
          <w:delText xml:space="preserve">riportati nel Manifesto degli Studi, </w:delText>
        </w:r>
      </w:del>
      <w:ins w:id="200" w:author="Andrea Ceccarelli [2]" w:date="2025-11-27T22:48:00Z" w16du:dateUtc="2025-11-27T21:48:00Z">
        <w:r w:rsidR="00E97262">
          <w:rPr>
            <w:lang w:val="it-IT"/>
          </w:rPr>
          <w:t xml:space="preserve">identificati </w:t>
        </w:r>
      </w:ins>
      <w:ins w:id="201" w:author="Andrea Ceccarelli [2]" w:date="2025-11-28T13:13:00Z" w16du:dateUtc="2025-11-28T12:13:00Z">
        <w:r w:rsidR="00CB76FD">
          <w:rPr>
            <w:lang w:val="it-IT"/>
          </w:rPr>
          <w:t>annualmente</w:t>
        </w:r>
      </w:ins>
      <w:ins w:id="202" w:author="Andrea Ceccarelli [2]" w:date="2025-11-27T22:48:00Z" w16du:dateUtc="2025-11-27T21:48:00Z">
        <w:r w:rsidR="00E97262">
          <w:rPr>
            <w:lang w:val="it-IT"/>
          </w:rPr>
          <w:t xml:space="preserve"> nel calendario didattico definito dal Consiglio di Corso di Laurea</w:t>
        </w:r>
      </w:ins>
      <w:ins w:id="203" w:author="Andrea Ceccarelli [2]" w:date="2025-11-28T18:56:00Z" w16du:dateUtc="2025-11-28T17:56:00Z">
        <w:r w:rsidR="00E26269">
          <w:rPr>
            <w:lang w:val="it-IT"/>
          </w:rPr>
          <w:t xml:space="preserve"> e </w:t>
        </w:r>
      </w:ins>
      <w:r w:rsidRPr="005D555A">
        <w:rPr>
          <w:lang w:val="it-IT"/>
        </w:rPr>
        <w:t>secondo le</w:t>
      </w:r>
      <w:r>
        <w:rPr>
          <w:lang w:val="it-IT"/>
        </w:rPr>
        <w:t xml:space="preserve"> </w:t>
      </w:r>
      <w:r w:rsidRPr="005D555A">
        <w:rPr>
          <w:lang w:val="it-IT"/>
        </w:rPr>
        <w:t>modalità specificate per ciascun corso.</w:t>
      </w:r>
    </w:p>
    <w:p w14:paraId="6DF29F07" w14:textId="77777777" w:rsidR="00F85558" w:rsidRDefault="00F85558" w:rsidP="005D555A">
      <w:pPr>
        <w:spacing w:line="288" w:lineRule="auto"/>
        <w:jc w:val="both"/>
        <w:rPr>
          <w:ins w:id="204" w:author="Andrea Ceccarelli [2]" w:date="2025-11-27T18:27:00Z" w16du:dateUtc="2025-11-27T17:27:00Z"/>
          <w:lang w:val="it-IT"/>
        </w:rPr>
      </w:pPr>
    </w:p>
    <w:p w14:paraId="47865A9B" w14:textId="77777777" w:rsidR="00267DC1" w:rsidRDefault="00267DC1">
      <w:pPr>
        <w:spacing w:line="288" w:lineRule="auto"/>
        <w:jc w:val="both"/>
      </w:pPr>
    </w:p>
    <w:tbl>
      <w:tblPr>
        <w:tblStyle w:val="af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4FE97EED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EBE5C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 xml:space="preserve">ART. 6 </w:t>
            </w:r>
            <w:proofErr w:type="spellStart"/>
            <w:r>
              <w:rPr>
                <w:b/>
              </w:rPr>
              <w:t>Modalita'</w:t>
            </w:r>
            <w:proofErr w:type="spellEnd"/>
            <w:r>
              <w:rPr>
                <w:b/>
              </w:rPr>
              <w:t xml:space="preserve"> di verifica della conoscenza delle lingue straniere</w:t>
            </w:r>
          </w:p>
        </w:tc>
      </w:tr>
    </w:tbl>
    <w:p w14:paraId="4BB72A15" w14:textId="77777777" w:rsidR="00267DC1" w:rsidRDefault="00267DC1">
      <w:pPr>
        <w:spacing w:line="288" w:lineRule="auto"/>
        <w:jc w:val="both"/>
        <w:rPr>
          <w:highlight w:val="yellow"/>
        </w:rPr>
      </w:pPr>
    </w:p>
    <w:p w14:paraId="4CD63541" w14:textId="77777777" w:rsidR="00267DC1" w:rsidRPr="005F00F6" w:rsidRDefault="00000000">
      <w:p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Indicare:</w:t>
      </w:r>
    </w:p>
    <w:p w14:paraId="50C5DF58" w14:textId="77777777" w:rsidR="00267DC1" w:rsidRPr="005F00F6" w:rsidRDefault="00000000">
      <w:pPr>
        <w:numPr>
          <w:ilvl w:val="0"/>
          <w:numId w:val="3"/>
        </w:num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la modalità di verifica della conoscenza di una lingua straniera in uscita, prevista per il </w:t>
      </w:r>
      <w:proofErr w:type="spellStart"/>
      <w:r w:rsidRPr="005F00F6">
        <w:rPr>
          <w:i/>
          <w:iCs/>
          <w:sz w:val="20"/>
          <w:szCs w:val="20"/>
        </w:rPr>
        <w:t>CdS</w:t>
      </w:r>
      <w:proofErr w:type="spellEnd"/>
      <w:r w:rsidRPr="005F00F6">
        <w:rPr>
          <w:i/>
          <w:iCs/>
          <w:sz w:val="20"/>
          <w:szCs w:val="20"/>
        </w:rPr>
        <w:t xml:space="preserve">, ovvero: </w:t>
      </w:r>
    </w:p>
    <w:p w14:paraId="52161FEA" w14:textId="77777777" w:rsidR="00267DC1" w:rsidRPr="005F00F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superamento di una prova/esame contenuto nelle attività formative o da sostenere presso il CLA;</w:t>
      </w:r>
    </w:p>
    <w:p w14:paraId="35D331E5" w14:textId="77777777" w:rsidR="00267DC1" w:rsidRPr="005F00F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certificazione rilasciata dal CLA o da altri enti riconosciuti dal MUR o dall’Ateneo sulla base di apposita convenzione approvata dal Senato Accademico su proposta dei corsi di studio;</w:t>
      </w:r>
    </w:p>
    <w:p w14:paraId="022DE886" w14:textId="77777777" w:rsidR="00267DC1" w:rsidRPr="005F00F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altre modalità ulteriori stabilite dal Consiglio del </w:t>
      </w:r>
      <w:proofErr w:type="spellStart"/>
      <w:r w:rsidRPr="005F00F6">
        <w:rPr>
          <w:i/>
          <w:iCs/>
          <w:sz w:val="20"/>
          <w:szCs w:val="20"/>
        </w:rPr>
        <w:t>CdS</w:t>
      </w:r>
      <w:proofErr w:type="spellEnd"/>
      <w:r w:rsidRPr="005F00F6">
        <w:rPr>
          <w:i/>
          <w:iCs/>
          <w:sz w:val="20"/>
          <w:szCs w:val="20"/>
        </w:rPr>
        <w:t>;</w:t>
      </w:r>
    </w:p>
    <w:p w14:paraId="363E1759" w14:textId="77777777" w:rsidR="00267DC1" w:rsidRPr="005F00F6" w:rsidRDefault="00000000">
      <w:pPr>
        <w:numPr>
          <w:ilvl w:val="0"/>
          <w:numId w:val="3"/>
        </w:num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il numero dei CFU riconoscibili secondo la normativa vigente e il livello linguistico richiesto in uscita in base al quadro comune europeo di riferimento;</w:t>
      </w:r>
    </w:p>
    <w:p w14:paraId="48CA0C01" w14:textId="77777777" w:rsidR="00AD3DBC" w:rsidRPr="003C2165" w:rsidRDefault="00AD3DBC" w:rsidP="005F00F6">
      <w:pPr>
        <w:spacing w:line="288" w:lineRule="auto"/>
        <w:jc w:val="both"/>
        <w:rPr>
          <w:sz w:val="20"/>
          <w:szCs w:val="20"/>
        </w:rPr>
      </w:pPr>
    </w:p>
    <w:p w14:paraId="328A90A7" w14:textId="00009DF8" w:rsidR="005D555A" w:rsidRPr="005D555A" w:rsidRDefault="005D555A" w:rsidP="005D555A">
      <w:pPr>
        <w:widowControl w:val="0"/>
        <w:spacing w:line="288" w:lineRule="auto"/>
        <w:jc w:val="both"/>
      </w:pPr>
      <w:r w:rsidRPr="005D555A">
        <w:rPr>
          <w:lang w:val="it-IT"/>
        </w:rPr>
        <w:t>L’insegnamento della Lingua Inglese</w:t>
      </w:r>
      <w:ins w:id="205" w:author="Andrea Ceccarelli" w:date="2025-11-26T23:15:00Z" w16du:dateUtc="2025-11-26T22:15:00Z">
        <w:r w:rsidR="00A51684">
          <w:rPr>
            <w:lang w:val="it-IT"/>
          </w:rPr>
          <w:t xml:space="preserve"> livello B2</w:t>
        </w:r>
      </w:ins>
      <w:ins w:id="206" w:author="Andrea Ceccarelli" w:date="2025-11-26T23:16:00Z" w16du:dateUtc="2025-11-26T22:16:00Z">
        <w:r w:rsidR="00A51684">
          <w:rPr>
            <w:lang w:val="it-IT"/>
          </w:rPr>
          <w:t xml:space="preserve">, a cui sono assegnati </w:t>
        </w:r>
      </w:ins>
      <w:ins w:id="207" w:author="Andrea Ceccarelli" w:date="2025-11-26T23:15:00Z" w16du:dateUtc="2025-11-26T22:15:00Z">
        <w:r w:rsidR="00A51684">
          <w:rPr>
            <w:lang w:val="it-IT"/>
          </w:rPr>
          <w:t>3 CFU</w:t>
        </w:r>
      </w:ins>
      <w:r w:rsidRPr="005D555A">
        <w:rPr>
          <w:lang w:val="it-IT"/>
        </w:rPr>
        <w:t xml:space="preserve">, e la </w:t>
      </w:r>
      <w:r w:rsidRPr="005D555A">
        <w:rPr>
          <w:lang w:val="it-IT"/>
        </w:rPr>
        <w:lastRenderedPageBreak/>
        <w:t>corrispondente prova di valutazione, sono effettuati presso il Centro Linguistico di Ateneo con l’ausilio di strumenti multimediali e mediante test al computer.</w:t>
      </w:r>
    </w:p>
    <w:p w14:paraId="2830269B" w14:textId="77777777" w:rsidR="00267DC1" w:rsidRDefault="00267DC1">
      <w:pPr>
        <w:widowControl w:val="0"/>
        <w:spacing w:line="288" w:lineRule="auto"/>
        <w:jc w:val="both"/>
        <w:rPr>
          <w:highlight w:val="yellow"/>
        </w:rPr>
      </w:pPr>
    </w:p>
    <w:tbl>
      <w:tblPr>
        <w:tblStyle w:val="af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4397A4C8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5D20A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7 Modalità di verifica delle altre competenze richieste, dei risultati degli stages e dei tirocini</w:t>
            </w:r>
          </w:p>
        </w:tc>
      </w:tr>
    </w:tbl>
    <w:p w14:paraId="2B997868" w14:textId="77777777" w:rsidR="00267DC1" w:rsidRDefault="00267D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</w:p>
    <w:p w14:paraId="39ACE8E6" w14:textId="77777777" w:rsidR="00267DC1" w:rsidRPr="005F00F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Indicare:</w:t>
      </w:r>
    </w:p>
    <w:p w14:paraId="396FA575" w14:textId="77777777" w:rsidR="00267DC1" w:rsidRPr="005F00F6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le modalità di verifica di altre competenze richieste e i relativi CFU;</w:t>
      </w:r>
    </w:p>
    <w:p w14:paraId="0B2B548C" w14:textId="77777777" w:rsidR="00267DC1" w:rsidRPr="005F00F6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le modalità di verifica dei risultati degli stages, dei tirocini e i relativi CFU.</w:t>
      </w:r>
    </w:p>
    <w:p w14:paraId="18572693" w14:textId="77777777" w:rsidR="00267DC1" w:rsidRPr="005F00F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b/>
          <w:i/>
          <w:iCs/>
          <w:sz w:val="20"/>
          <w:szCs w:val="20"/>
          <w:shd w:val="clear" w:color="auto" w:fill="F6B26B"/>
        </w:rPr>
      </w:pPr>
      <w:r w:rsidRPr="005F00F6">
        <w:rPr>
          <w:i/>
          <w:iCs/>
          <w:sz w:val="20"/>
          <w:szCs w:val="20"/>
        </w:rPr>
        <w:t>Si invita a dettagliare i criteri adottati per la verifica del profitto, anche avvalendosi di specifici descrittori/giudizi.</w:t>
      </w:r>
    </w:p>
    <w:p w14:paraId="626F9337" w14:textId="77777777" w:rsidR="00267DC1" w:rsidRPr="005F00F6" w:rsidRDefault="00000000">
      <w:p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Si ricorda che </w:t>
      </w:r>
      <w:r w:rsidRPr="005F00F6">
        <w:rPr>
          <w:i/>
          <w:iCs/>
          <w:sz w:val="20"/>
          <w:szCs w:val="20"/>
          <w:u w:val="single"/>
        </w:rPr>
        <w:t>non è richiesto</w:t>
      </w:r>
      <w:r w:rsidRPr="005F00F6">
        <w:rPr>
          <w:i/>
          <w:iCs/>
          <w:sz w:val="20"/>
          <w:szCs w:val="20"/>
        </w:rPr>
        <w:t xml:space="preserve"> specificare in questo articolo cosa siano i tirocini e quali siano le specifiche finalità.</w:t>
      </w:r>
    </w:p>
    <w:p w14:paraId="7E9A6209" w14:textId="77777777" w:rsidR="003C2165" w:rsidRDefault="003C2165" w:rsidP="00525049">
      <w:pPr>
        <w:widowControl w:val="0"/>
        <w:spacing w:line="288" w:lineRule="auto"/>
        <w:jc w:val="both"/>
      </w:pPr>
    </w:p>
    <w:p w14:paraId="587E647F" w14:textId="6FCA029B" w:rsidR="00AD3DBC" w:rsidRDefault="00525049" w:rsidP="00525049">
      <w:pPr>
        <w:widowControl w:val="0"/>
        <w:spacing w:line="288" w:lineRule="auto"/>
        <w:jc w:val="both"/>
        <w:rPr>
          <w:ins w:id="208" w:author="Andrea Ceccarelli [2]" w:date="2025-11-27T18:34:00Z" w16du:dateUtc="2025-11-27T17:34:00Z"/>
        </w:rPr>
      </w:pPr>
      <w:r w:rsidRPr="00525049">
        <w:t xml:space="preserve">Le conoscenze e le competenze acquisite tramite </w:t>
      </w:r>
      <w:del w:id="209" w:author="Andrea Ceccarelli" w:date="2025-11-26T23:19:00Z" w16du:dateUtc="2025-11-26T22:19:00Z">
        <w:r w:rsidRPr="00525049" w:rsidDel="00F94D9F">
          <w:delText xml:space="preserve">gli </w:delText>
        </w:r>
      </w:del>
      <w:ins w:id="210" w:author="Andrea Ceccarelli" w:date="2025-11-26T23:19:00Z" w16du:dateUtc="2025-11-26T22:19:00Z">
        <w:r w:rsidR="00F94D9F">
          <w:t xml:space="preserve">i tirocini formativi e di </w:t>
        </w:r>
      </w:ins>
      <w:del w:id="211" w:author="Andrea Ceccarelli" w:date="2025-11-26T23:19:00Z" w16du:dateUtc="2025-11-26T22:19:00Z">
        <w:r w:rsidRPr="00525049" w:rsidDel="00F94D9F">
          <w:delText xml:space="preserve">stage </w:delText>
        </w:r>
      </w:del>
      <w:ins w:id="212" w:author="Andrea Ceccarelli" w:date="2025-11-26T23:19:00Z" w16du:dateUtc="2025-11-26T22:19:00Z">
        <w:r w:rsidR="00F94D9F">
          <w:t>orientamento</w:t>
        </w:r>
      </w:ins>
      <w:ins w:id="213" w:author="Andrea Ceccarelli [2]" w:date="2025-11-27T18:34:00Z" w16du:dateUtc="2025-11-27T17:34:00Z">
        <w:r w:rsidR="00AD3DBC">
          <w:t xml:space="preserve"> </w:t>
        </w:r>
      </w:ins>
      <w:r w:rsidRPr="00525049">
        <w:t>saranno verificate attraverso la valutazione di relazioni scritte elaborate dagli studenti.</w:t>
      </w:r>
      <w:ins w:id="214" w:author="Andrea Ceccarelli" w:date="2025-11-26T23:18:00Z" w16du:dateUtc="2025-11-26T22:18:00Z">
        <w:r w:rsidR="00F94D9F">
          <w:t xml:space="preserve"> Al </w:t>
        </w:r>
      </w:ins>
      <w:ins w:id="215" w:author="Andrea Ceccarelli" w:date="2025-11-26T23:19:00Z" w16du:dateUtc="2025-11-26T22:19:00Z">
        <w:r w:rsidR="00F94D9F">
          <w:t xml:space="preserve">completamento dell’attività </w:t>
        </w:r>
      </w:ins>
      <w:ins w:id="216" w:author="Andrea Ceccarelli" w:date="2025-11-26T23:18:00Z" w16du:dateUtc="2025-11-26T22:18:00Z">
        <w:r w:rsidR="00F94D9F">
          <w:t xml:space="preserve">sono </w:t>
        </w:r>
      </w:ins>
      <w:ins w:id="217" w:author="Andrea Ceccarelli" w:date="2025-11-26T23:19:00Z" w16du:dateUtc="2025-11-26T22:19:00Z">
        <w:r w:rsidR="00F94D9F">
          <w:t>conferiti 9 CFU.</w:t>
        </w:r>
      </w:ins>
      <w:r w:rsidRPr="00525049">
        <w:t xml:space="preserve"> </w:t>
      </w:r>
    </w:p>
    <w:p w14:paraId="6EF6B0E4" w14:textId="77777777" w:rsidR="00AD3DBC" w:rsidRDefault="00AD3DBC" w:rsidP="00525049">
      <w:pPr>
        <w:widowControl w:val="0"/>
        <w:spacing w:line="288" w:lineRule="auto"/>
        <w:jc w:val="both"/>
        <w:rPr>
          <w:ins w:id="218" w:author="Andrea Ceccarelli [2]" w:date="2025-11-27T18:34:00Z" w16du:dateUtc="2025-11-27T17:34:00Z"/>
        </w:rPr>
      </w:pPr>
    </w:p>
    <w:p w14:paraId="26F26A81" w14:textId="03E49CCB" w:rsidR="00525049" w:rsidRPr="00525049" w:rsidRDefault="00525049" w:rsidP="00525049">
      <w:pPr>
        <w:widowControl w:val="0"/>
        <w:spacing w:line="288" w:lineRule="auto"/>
        <w:jc w:val="both"/>
      </w:pPr>
      <w:r w:rsidRPr="00525049">
        <w:t xml:space="preserve">Le altre attività curriculari, differenti da insegnamenti o </w:t>
      </w:r>
      <w:del w:id="219" w:author="Andrea Ceccarelli" w:date="2025-11-26T23:20:00Z" w16du:dateUtc="2025-11-26T22:20:00Z">
        <w:r w:rsidRPr="00525049" w:rsidDel="00F94D9F">
          <w:delText>stage</w:delText>
        </w:r>
      </w:del>
      <w:ins w:id="220" w:author="Andrea Ceccarelli" w:date="2025-11-26T23:20:00Z" w16du:dateUtc="2025-11-26T22:20:00Z">
        <w:r w:rsidR="00F94D9F">
          <w:t>tirocini</w:t>
        </w:r>
      </w:ins>
      <w:r w:rsidRPr="00525049">
        <w:t>, saranno verificate attraverso la valutazione di relazioni scritte, o presentazioni orali, svolte dagli studenti.</w:t>
      </w:r>
    </w:p>
    <w:p w14:paraId="6E493771" w14:textId="77777777" w:rsidR="00267DC1" w:rsidRDefault="00267DC1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tbl>
      <w:tblPr>
        <w:tblStyle w:val="af9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14CC8E42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0EC0E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8 Modalità di verifica dei risultati dei periodi di studio all’estero e relativi CFU</w:t>
            </w:r>
          </w:p>
        </w:tc>
      </w:tr>
    </w:tbl>
    <w:p w14:paraId="067A4429" w14:textId="77777777" w:rsidR="00267DC1" w:rsidRDefault="00267DC1">
      <w:pPr>
        <w:spacing w:line="288" w:lineRule="auto"/>
        <w:jc w:val="both"/>
        <w:rPr>
          <w:highlight w:val="yellow"/>
        </w:rPr>
      </w:pPr>
    </w:p>
    <w:p w14:paraId="1B9585A1" w14:textId="77777777" w:rsidR="00267DC1" w:rsidRPr="005F00F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Indicare:</w:t>
      </w:r>
    </w:p>
    <w:p w14:paraId="523435D2" w14:textId="77777777" w:rsidR="00267DC1" w:rsidRPr="005F00F6" w:rsidRDefault="0000000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le modalità e procedure specifiche adottate dal </w:t>
      </w:r>
      <w:proofErr w:type="spellStart"/>
      <w:r w:rsidRPr="005F00F6">
        <w:rPr>
          <w:i/>
          <w:iCs/>
          <w:sz w:val="20"/>
          <w:szCs w:val="20"/>
        </w:rPr>
        <w:t>CdS</w:t>
      </w:r>
      <w:proofErr w:type="spellEnd"/>
      <w:r w:rsidRPr="005F00F6">
        <w:rPr>
          <w:i/>
          <w:iCs/>
          <w:sz w:val="20"/>
          <w:szCs w:val="20"/>
        </w:rPr>
        <w:t xml:space="preserve"> per il riconoscimento delle attività all’estero;</w:t>
      </w:r>
    </w:p>
    <w:p w14:paraId="3801AC4E" w14:textId="77777777" w:rsidR="00267DC1" w:rsidRPr="005F00F6" w:rsidRDefault="0000000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le modalità di approvazione del piano di studi o learning agreement per periodi di studio all’estero;</w:t>
      </w:r>
    </w:p>
    <w:p w14:paraId="333BFF35" w14:textId="77777777" w:rsidR="00267DC1" w:rsidRPr="005F00F6" w:rsidRDefault="00000000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la durata massima del periodo di studi all’estero ed eventuali limiti dei CFU riconoscibili per semestre.</w:t>
      </w:r>
    </w:p>
    <w:p w14:paraId="1FBA6A0D" w14:textId="77777777" w:rsidR="00267DC1" w:rsidRPr="005F00F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Segnalare:</w:t>
      </w:r>
    </w:p>
    <w:p w14:paraId="4D832760" w14:textId="77777777" w:rsidR="00267DC1" w:rsidRPr="005F00F6" w:rsidRDefault="00000000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il rimando alla tabella di conversione crediti nel sito UNIFI;</w:t>
      </w:r>
    </w:p>
    <w:p w14:paraId="4683371F" w14:textId="7E7A7993" w:rsidR="00267DC1" w:rsidRPr="005F00F6" w:rsidRDefault="00000000" w:rsidP="00525049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il rimando al regolamento didattico di Ateneo per definire quali attività sono riconoscibili.</w:t>
      </w:r>
    </w:p>
    <w:p w14:paraId="2723FD90" w14:textId="77777777" w:rsidR="00525049" w:rsidRDefault="00525049" w:rsidP="00525049">
      <w:pPr>
        <w:widowControl w:val="0"/>
        <w:spacing w:line="288" w:lineRule="auto"/>
        <w:jc w:val="both"/>
      </w:pPr>
    </w:p>
    <w:p w14:paraId="745CB835" w14:textId="7FB461E4" w:rsidR="00525049" w:rsidRPr="00525049" w:rsidDel="00287C53" w:rsidRDefault="00525049" w:rsidP="00525049">
      <w:pPr>
        <w:widowControl w:val="0"/>
        <w:spacing w:line="288" w:lineRule="auto"/>
        <w:jc w:val="both"/>
        <w:rPr>
          <w:del w:id="221" w:author="Andrea Ceccarelli [2]" w:date="2025-11-27T19:26:00Z" w16du:dateUtc="2025-11-27T18:26:00Z"/>
        </w:rPr>
      </w:pPr>
      <w:r w:rsidRPr="00525049">
        <w:t>Potranno essere riconosciute attività didattiche svolte in periodi di studio all’estero che siano debitamente documentate ovvero che siano state svolte in base ad accordi bilaterali preventivamente stipulati.</w:t>
      </w:r>
      <w:ins w:id="222" w:author="Andrea Ceccarelli [2]" w:date="2025-11-27T18:36:00Z" w16du:dateUtc="2025-11-27T17:36:00Z">
        <w:r w:rsidR="00AD3DBC">
          <w:t xml:space="preserve"> Le modalità per il riconoscimento dell</w:t>
        </w:r>
      </w:ins>
      <w:ins w:id="223" w:author="Andrea Ceccarelli [2]" w:date="2025-11-27T22:34:00Z" w16du:dateUtc="2025-11-27T21:34:00Z">
        <w:r w:rsidR="005F00F6">
          <w:t>e</w:t>
        </w:r>
      </w:ins>
      <w:ins w:id="224" w:author="Andrea Ceccarelli [2]" w:date="2025-11-27T18:36:00Z" w16du:dateUtc="2025-11-27T17:36:00Z">
        <w:r w:rsidR="00AD3DBC">
          <w:t xml:space="preserve"> attività</w:t>
        </w:r>
      </w:ins>
      <w:ins w:id="225" w:author="Andrea Ceccarelli [2]" w:date="2025-11-27T22:34:00Z" w16du:dateUtc="2025-11-27T21:34:00Z">
        <w:r w:rsidR="005F00F6">
          <w:t>,</w:t>
        </w:r>
      </w:ins>
      <w:ins w:id="226" w:author="Andrea Ceccarelli [2]" w:date="2025-11-27T18:36:00Z" w16du:dateUtc="2025-11-27T17:36:00Z">
        <w:r w:rsidR="00AD3DBC">
          <w:t xml:space="preserve"> </w:t>
        </w:r>
      </w:ins>
      <w:ins w:id="227" w:author="Andrea Ceccarelli [2]" w:date="2025-11-27T22:34:00Z" w16du:dateUtc="2025-11-27T21:34:00Z">
        <w:r w:rsidR="005F00F6">
          <w:t>l’</w:t>
        </w:r>
      </w:ins>
      <w:ins w:id="228" w:author="Andrea Ceccarelli [2]" w:date="2025-11-27T18:36:00Z" w16du:dateUtc="2025-11-27T17:36:00Z">
        <w:r w:rsidR="00AD3DBC">
          <w:t>approvazione del piano di studio</w:t>
        </w:r>
      </w:ins>
      <w:ins w:id="229" w:author="Andrea Ceccarelli [2]" w:date="2025-11-27T18:37:00Z" w16du:dateUtc="2025-11-27T17:37:00Z">
        <w:r w:rsidR="00AD3DBC">
          <w:t>, la durata ammissibile ed i relativi CFU seguono i</w:t>
        </w:r>
      </w:ins>
      <w:ins w:id="230" w:author="Andrea Ceccarelli [2]" w:date="2025-11-27T19:25:00Z" w16du:dateUtc="2025-11-27T18:25:00Z">
        <w:r w:rsidR="00287C53">
          <w:t xml:space="preserve">l </w:t>
        </w:r>
      </w:ins>
      <w:ins w:id="231" w:author="Andrea Ceccarelli [2]" w:date="2025-11-27T18:37:00Z" w16du:dateUtc="2025-11-27T17:37:00Z">
        <w:r w:rsidR="00AD3DBC">
          <w:t>relativ</w:t>
        </w:r>
      </w:ins>
      <w:ins w:id="232" w:author="Andrea Ceccarelli [2]" w:date="2025-11-27T19:25:00Z" w16du:dateUtc="2025-11-27T18:25:00Z">
        <w:r w:rsidR="00287C53">
          <w:t>o</w:t>
        </w:r>
      </w:ins>
      <w:ins w:id="233" w:author="Andrea Ceccarelli [2]" w:date="2025-11-27T18:37:00Z" w16du:dateUtc="2025-11-27T17:37:00Z">
        <w:r w:rsidR="00AD3DBC">
          <w:t xml:space="preserve"> regolament</w:t>
        </w:r>
      </w:ins>
      <w:ins w:id="234" w:author="Andrea Ceccarelli [2]" w:date="2025-11-27T19:25:00Z" w16du:dateUtc="2025-11-27T18:25:00Z">
        <w:r w:rsidR="00287C53">
          <w:t>o</w:t>
        </w:r>
      </w:ins>
      <w:ins w:id="235" w:author="Andrea Ceccarelli [2]" w:date="2025-11-27T18:37:00Z" w16du:dateUtc="2025-11-27T17:37:00Z">
        <w:r w:rsidR="00AD3DBC">
          <w:t xml:space="preserve"> di Ateneo.</w:t>
        </w:r>
      </w:ins>
      <w:ins w:id="236" w:author="Andrea Ceccarelli [2]" w:date="2025-11-27T19:26:00Z" w16du:dateUtc="2025-11-27T18:26:00Z">
        <w:r w:rsidR="00287C53">
          <w:t xml:space="preserve"> </w:t>
        </w:r>
      </w:ins>
    </w:p>
    <w:p w14:paraId="49080400" w14:textId="77777777" w:rsidR="00287C53" w:rsidRPr="00287C53" w:rsidRDefault="00287C53" w:rsidP="00287C53">
      <w:pPr>
        <w:widowControl w:val="0"/>
        <w:spacing w:line="288" w:lineRule="auto"/>
        <w:jc w:val="both"/>
        <w:rPr>
          <w:ins w:id="237" w:author="Andrea Ceccarelli [2]" w:date="2025-11-27T19:25:00Z"/>
          <w:rPrChange w:id="238" w:author="Andrea Ceccarelli [2]" w:date="2025-11-27T19:25:00Z" w16du:dateUtc="2025-11-27T18:25:00Z">
            <w:rPr>
              <w:ins w:id="239" w:author="Andrea Ceccarelli [2]" w:date="2025-11-27T19:25:00Z"/>
              <w:b/>
              <w:shd w:val="clear" w:color="auto" w:fill="F6B26B"/>
              <w:lang w:val="it-IT"/>
            </w:rPr>
          </w:rPrChange>
        </w:rPr>
      </w:pPr>
      <w:ins w:id="240" w:author="Andrea Ceccarelli [2]" w:date="2025-11-27T19:25:00Z">
        <w:r w:rsidRPr="00287C53">
          <w:rPr>
            <w:rPrChange w:id="241" w:author="Andrea Ceccarelli [2]" w:date="2025-11-27T19:25:00Z" w16du:dateUtc="2025-11-27T18:25:00Z">
              <w:rPr>
                <w:b/>
                <w:bCs/>
                <w:shd w:val="clear" w:color="auto" w:fill="F6B26B"/>
                <w:lang w:val="it-IT"/>
              </w:rPr>
            </w:rPrChange>
          </w:rPr>
          <w:t>La modalità della conversione dei voti conseguiti durante la mobilità Erasmus+ per studio segue le direttive dell'Ateneo (</w:t>
        </w:r>
        <w:r w:rsidRPr="00287C53">
          <w:rPr>
            <w:rPrChange w:id="242" w:author="Andrea Ceccarelli [2]" w:date="2025-11-27T19:25:00Z" w16du:dateUtc="2025-11-27T18:25:00Z">
              <w:rPr>
                <w:b/>
                <w:bCs/>
                <w:shd w:val="clear" w:color="auto" w:fill="F6B26B"/>
                <w:lang w:val="it-IT"/>
              </w:rPr>
            </w:rPrChange>
          </w:rPr>
          <w:fldChar w:fldCharType="begin"/>
        </w:r>
        <w:r w:rsidRPr="00287C53">
          <w:rPr>
            <w:rPrChange w:id="243" w:author="Andrea Ceccarelli [2]" w:date="2025-11-27T19:25:00Z" w16du:dateUtc="2025-11-27T18:25:00Z">
              <w:rPr>
                <w:b/>
                <w:bCs/>
                <w:shd w:val="clear" w:color="auto" w:fill="F6B26B"/>
                <w:lang w:val="it-IT"/>
              </w:rPr>
            </w:rPrChange>
          </w:rPr>
          <w:instrText>HYPERLINK "https://www.unifi.it/it/ateneo/nel-mondo/erasmus-e-mobilita-internazionale/conversione-dei-voti-mobilita" \t "_blank"</w:instrText>
        </w:r>
        <w:r w:rsidRPr="00287C53">
          <w:rPr>
            <w:rPrChange w:id="244" w:author="Andrea Ceccarelli [2]" w:date="2025-11-27T19:25:00Z" w16du:dateUtc="2025-11-27T18:25:00Z">
              <w:rPr/>
            </w:rPrChange>
          </w:rPr>
        </w:r>
        <w:r w:rsidRPr="00287C53">
          <w:rPr>
            <w:rPrChange w:id="245" w:author="Andrea Ceccarelli [2]" w:date="2025-11-27T19:25:00Z" w16du:dateUtc="2025-11-27T18:25:00Z">
              <w:rPr>
                <w:b/>
                <w:shd w:val="clear" w:color="auto" w:fill="F6B26B"/>
              </w:rPr>
            </w:rPrChange>
          </w:rPr>
          <w:fldChar w:fldCharType="separate"/>
        </w:r>
        <w:r w:rsidRPr="00287C53">
          <w:rPr>
            <w:rPrChange w:id="246" w:author="Andrea Ceccarelli [2]" w:date="2025-11-27T19:25:00Z" w16du:dateUtc="2025-11-27T18:25:00Z">
              <w:rPr>
                <w:rStyle w:val="Collegamentoipertestuale"/>
                <w:b/>
                <w:bCs/>
                <w:shd w:val="clear" w:color="auto" w:fill="F6B26B"/>
                <w:lang w:val="it-IT"/>
              </w:rPr>
            </w:rPrChange>
          </w:rPr>
          <w:t>https://www.unifi.it/it/ateneo/nel-mondo/erasmus-e-mobilita-internazionale/conversione-dei-voti-mobilita</w:t>
        </w:r>
      </w:ins>
      <w:ins w:id="247" w:author="Andrea Ceccarelli [2]" w:date="2025-11-27T19:25:00Z" w16du:dateUtc="2025-11-27T18:25:00Z">
        <w:r w:rsidRPr="00287C53">
          <w:rPr>
            <w:rPrChange w:id="248" w:author="Andrea Ceccarelli [2]" w:date="2025-11-27T19:25:00Z" w16du:dateUtc="2025-11-27T18:25:00Z">
              <w:rPr>
                <w:b/>
                <w:shd w:val="clear" w:color="auto" w:fill="F6B26B"/>
              </w:rPr>
            </w:rPrChange>
          </w:rPr>
          <w:fldChar w:fldCharType="end"/>
        </w:r>
      </w:ins>
      <w:ins w:id="249" w:author="Andrea Ceccarelli [2]" w:date="2025-11-27T19:25:00Z">
        <w:r w:rsidRPr="00287C53">
          <w:rPr>
            <w:rPrChange w:id="250" w:author="Andrea Ceccarelli [2]" w:date="2025-11-27T19:25:00Z" w16du:dateUtc="2025-11-27T18:25:00Z">
              <w:rPr>
                <w:b/>
                <w:bCs/>
                <w:shd w:val="clear" w:color="auto" w:fill="F6B26B"/>
                <w:lang w:val="it-IT"/>
              </w:rPr>
            </w:rPrChange>
          </w:rPr>
          <w:t>).</w:t>
        </w:r>
      </w:ins>
    </w:p>
    <w:p w14:paraId="32E66A5E" w14:textId="77777777" w:rsidR="00267DC1" w:rsidRPr="00287C53" w:rsidRDefault="00267DC1">
      <w:pPr>
        <w:widowControl w:val="0"/>
        <w:spacing w:line="288" w:lineRule="auto"/>
        <w:jc w:val="both"/>
        <w:rPr>
          <w:ins w:id="251" w:author="Andrea Ceccarelli [2]" w:date="2025-11-27T18:36:00Z" w16du:dateUtc="2025-11-27T17:36:00Z"/>
          <w:rPrChange w:id="252" w:author="Andrea Ceccarelli [2]" w:date="2025-11-27T19:25:00Z" w16du:dateUtc="2025-11-27T18:25:00Z">
            <w:rPr>
              <w:ins w:id="253" w:author="Andrea Ceccarelli [2]" w:date="2025-11-27T18:36:00Z" w16du:dateUtc="2025-11-27T17:36:00Z"/>
              <w:b/>
              <w:shd w:val="clear" w:color="auto" w:fill="F6B26B"/>
            </w:rPr>
          </w:rPrChange>
        </w:rPr>
      </w:pPr>
    </w:p>
    <w:p w14:paraId="642EF56A" w14:textId="77777777" w:rsidR="00AD3DBC" w:rsidRDefault="00AD3DBC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tbl>
      <w:tblPr>
        <w:tblStyle w:val="af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1A92C040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B6446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9 Eventuali obblighi di frequenza ed eventuali propedeuticità</w:t>
            </w:r>
          </w:p>
        </w:tc>
      </w:tr>
    </w:tbl>
    <w:p w14:paraId="0AE62388" w14:textId="77777777" w:rsidR="00267DC1" w:rsidRDefault="00267D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</w:p>
    <w:p w14:paraId="39EDC870" w14:textId="77777777" w:rsidR="00267DC1" w:rsidRPr="005F00F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Obbligo di frequenza. Indicare:</w:t>
      </w:r>
    </w:p>
    <w:p w14:paraId="722F34B8" w14:textId="77777777" w:rsidR="00267DC1" w:rsidRPr="005F00F6" w:rsidRDefault="0000000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se sono previsti obblighi di frequenza e per quali attività formative; </w:t>
      </w:r>
    </w:p>
    <w:p w14:paraId="1806745A" w14:textId="77777777" w:rsidR="00267DC1" w:rsidRPr="005F00F6" w:rsidRDefault="0000000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le modalità con cui vengono comunicati gli obblighi di frequenza all’inizio di ogni </w:t>
      </w:r>
      <w:proofErr w:type="spellStart"/>
      <w:r w:rsidRPr="005F00F6">
        <w:rPr>
          <w:i/>
          <w:iCs/>
          <w:sz w:val="20"/>
          <w:szCs w:val="20"/>
        </w:rPr>
        <w:t>a.a</w:t>
      </w:r>
      <w:proofErr w:type="spellEnd"/>
      <w:r w:rsidRPr="005F00F6">
        <w:rPr>
          <w:i/>
          <w:iCs/>
          <w:sz w:val="20"/>
          <w:szCs w:val="20"/>
        </w:rPr>
        <w:t xml:space="preserve">./periodo didattico; </w:t>
      </w:r>
    </w:p>
    <w:p w14:paraId="4AAA5DC3" w14:textId="77777777" w:rsidR="00267DC1" w:rsidRPr="005F00F6" w:rsidRDefault="0000000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se è prevista una percentuale di frequenza minima per le attività formative del </w:t>
      </w:r>
      <w:proofErr w:type="spellStart"/>
      <w:r w:rsidRPr="005F00F6">
        <w:rPr>
          <w:i/>
          <w:iCs/>
          <w:sz w:val="20"/>
          <w:szCs w:val="20"/>
        </w:rPr>
        <w:t>CdS</w:t>
      </w:r>
      <w:proofErr w:type="spellEnd"/>
      <w:r w:rsidRPr="005F00F6">
        <w:rPr>
          <w:i/>
          <w:iCs/>
          <w:sz w:val="20"/>
          <w:szCs w:val="20"/>
        </w:rPr>
        <w:t xml:space="preserve"> (per tutte o solo per alcune) e le modalità con cui può essere accertata;</w:t>
      </w:r>
    </w:p>
    <w:p w14:paraId="04DBDD1B" w14:textId="77777777" w:rsidR="00267DC1" w:rsidRPr="005F00F6" w:rsidRDefault="00000000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le conseguenze o implicazioni nel caso di non ottenimento della frequenza minima.</w:t>
      </w:r>
    </w:p>
    <w:p w14:paraId="01BE116E" w14:textId="77777777" w:rsidR="00267DC1" w:rsidRPr="005F00F6" w:rsidRDefault="00267D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</w:p>
    <w:p w14:paraId="73AF5A69" w14:textId="77777777" w:rsidR="00267DC1" w:rsidRPr="005F00F6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Propedeuticità. Indicare:</w:t>
      </w:r>
    </w:p>
    <w:p w14:paraId="292C69DB" w14:textId="77777777" w:rsidR="00267DC1" w:rsidRPr="005F00F6" w:rsidRDefault="00000000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tutti gli insegnamenti coinvolti nelle propedeuticità (vincolati e propedeutici), se presenti;</w:t>
      </w:r>
    </w:p>
    <w:p w14:paraId="27E5BCC5" w14:textId="77777777" w:rsidR="00267DC1" w:rsidRPr="005F00F6" w:rsidRDefault="00000000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eventuali sbarramenti per la progressione negli anni di corso.</w:t>
      </w:r>
    </w:p>
    <w:p w14:paraId="33878C9C" w14:textId="77777777" w:rsidR="00267DC1" w:rsidRDefault="00267DC1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p w14:paraId="4B9188D3" w14:textId="5FD67222" w:rsidR="007F2A04" w:rsidRDefault="00525049" w:rsidP="00525049">
      <w:pPr>
        <w:widowControl w:val="0"/>
        <w:spacing w:line="288" w:lineRule="auto"/>
        <w:jc w:val="both"/>
        <w:rPr>
          <w:ins w:id="254" w:author="Andrea Ceccarelli [2]" w:date="2025-11-27T18:47:00Z" w16du:dateUtc="2025-11-27T17:47:00Z"/>
        </w:rPr>
      </w:pPr>
      <w:r w:rsidRPr="00525049">
        <w:t>La frequenza dei corsi è fortemente raccomandata. Sono inoltre previste delle propedeuticità</w:t>
      </w:r>
      <w:del w:id="255" w:author="Andrea Ceccarelli [2]" w:date="2025-11-27T18:47:00Z" w16du:dateUtc="2025-11-27T17:47:00Z">
        <w:r w:rsidRPr="00525049" w:rsidDel="007F2A04">
          <w:delText xml:space="preserve">. </w:delText>
        </w:r>
      </w:del>
      <w:ins w:id="256" w:author="Andrea Ceccarelli [2]" w:date="2025-11-27T18:47:00Z" w16du:dateUtc="2025-11-27T17:47:00Z">
        <w:r w:rsidR="007F2A04">
          <w:t>, di seguito riportate.</w:t>
        </w:r>
      </w:ins>
    </w:p>
    <w:p w14:paraId="6A986D00" w14:textId="77777777" w:rsidR="007F2A04" w:rsidRDefault="007F2A04" w:rsidP="00525049">
      <w:pPr>
        <w:widowControl w:val="0"/>
        <w:spacing w:line="288" w:lineRule="auto"/>
        <w:jc w:val="both"/>
        <w:rPr>
          <w:ins w:id="257" w:author="Andrea Ceccarelli [2]" w:date="2025-11-27T18:47:00Z" w16du:dateUtc="2025-11-27T17:47:00Z"/>
        </w:rPr>
      </w:pPr>
    </w:p>
    <w:p w14:paraId="45EC068E" w14:textId="0883D1C1" w:rsidR="007F2A04" w:rsidRDefault="005F00F6" w:rsidP="007F2A04">
      <w:pPr>
        <w:widowControl w:val="0"/>
        <w:spacing w:line="288" w:lineRule="auto"/>
        <w:jc w:val="both"/>
      </w:pPr>
      <w:r>
        <w:t>INSEGNAMENTI DEL SECONDO ANNO.</w:t>
      </w:r>
    </w:p>
    <w:p w14:paraId="6A7B8783" w14:textId="77777777" w:rsidR="007F2A04" w:rsidRDefault="007F2A04" w:rsidP="007F2A04">
      <w:pPr>
        <w:widowControl w:val="0"/>
        <w:spacing w:line="288" w:lineRule="auto"/>
        <w:jc w:val="both"/>
      </w:pPr>
    </w:p>
    <w:p w14:paraId="05AF11D7" w14:textId="77777777" w:rsidR="005F00F6" w:rsidRDefault="00DC22E1" w:rsidP="007F2A04">
      <w:pPr>
        <w:widowControl w:val="0"/>
        <w:spacing w:line="288" w:lineRule="auto"/>
        <w:jc w:val="both"/>
      </w:pPr>
      <w:r>
        <w:t xml:space="preserve">Gli insegnamenti </w:t>
      </w:r>
    </w:p>
    <w:p w14:paraId="4D6C1A08" w14:textId="31397E4D" w:rsidR="00DC22E1" w:rsidRDefault="007F2A04" w:rsidP="007F2A04">
      <w:pPr>
        <w:widowControl w:val="0"/>
        <w:spacing w:line="288" w:lineRule="auto"/>
        <w:jc w:val="both"/>
      </w:pPr>
      <w:r>
        <w:t xml:space="preserve">ALGORITMI E STRUTTURE DATI, </w:t>
      </w:r>
    </w:p>
    <w:p w14:paraId="795475C7" w14:textId="77777777" w:rsidR="00DC22E1" w:rsidRDefault="007F2A04" w:rsidP="007F2A04">
      <w:pPr>
        <w:widowControl w:val="0"/>
        <w:spacing w:line="288" w:lineRule="auto"/>
        <w:jc w:val="both"/>
      </w:pPr>
      <w:r w:rsidRPr="007F2A04">
        <w:t>METODOLOGIE DI PROGRAMMAZIONE</w:t>
      </w:r>
      <w:r>
        <w:t xml:space="preserve">, </w:t>
      </w:r>
    </w:p>
    <w:p w14:paraId="7961EF09" w14:textId="77777777" w:rsidR="00DC22E1" w:rsidRDefault="007F2A04" w:rsidP="007F2A04">
      <w:pPr>
        <w:widowControl w:val="0"/>
        <w:spacing w:line="288" w:lineRule="auto"/>
        <w:jc w:val="both"/>
      </w:pPr>
      <w:r w:rsidRPr="007F2A04">
        <w:t>BASI DI DATI E SISTEMI INFORMATIVI</w:t>
      </w:r>
      <w:r>
        <w:t xml:space="preserve">, </w:t>
      </w:r>
    </w:p>
    <w:p w14:paraId="06A5D716" w14:textId="77777777" w:rsidR="00DC22E1" w:rsidRDefault="007F2A04" w:rsidP="007F2A04">
      <w:pPr>
        <w:widowControl w:val="0"/>
        <w:spacing w:line="288" w:lineRule="auto"/>
        <w:jc w:val="both"/>
      </w:pPr>
      <w:r w:rsidRPr="007F2A04">
        <w:t>INGEGNERIA DEL SOFTWARE</w:t>
      </w:r>
      <w:r>
        <w:t xml:space="preserve"> </w:t>
      </w:r>
    </w:p>
    <w:p w14:paraId="58CC200A" w14:textId="2EF2F955" w:rsidR="00DC22E1" w:rsidRDefault="00DC22E1" w:rsidP="007F2A04">
      <w:pPr>
        <w:widowControl w:val="0"/>
        <w:spacing w:line="288" w:lineRule="auto"/>
        <w:jc w:val="both"/>
      </w:pPr>
      <w:r w:rsidRPr="007F2A04">
        <w:t>SISTEMI OPERATIVI</w:t>
      </w:r>
    </w:p>
    <w:p w14:paraId="6846E7A0" w14:textId="77777777" w:rsidR="00DC22E1" w:rsidRDefault="00DC22E1" w:rsidP="007F2A04">
      <w:pPr>
        <w:widowControl w:val="0"/>
        <w:spacing w:line="288" w:lineRule="auto"/>
        <w:jc w:val="both"/>
      </w:pPr>
    </w:p>
    <w:p w14:paraId="3637D2BF" w14:textId="341D0817" w:rsidR="007F2A04" w:rsidRDefault="007F2A04" w:rsidP="007F2A04">
      <w:pPr>
        <w:widowControl w:val="0"/>
        <w:spacing w:line="288" w:lineRule="auto"/>
        <w:jc w:val="both"/>
      </w:pPr>
      <w:r>
        <w:t>hanno come propedeuticità:</w:t>
      </w:r>
    </w:p>
    <w:p w14:paraId="03F1D7DB" w14:textId="77777777" w:rsidR="007F2A04" w:rsidRDefault="007F2A04" w:rsidP="007F2A04">
      <w:pPr>
        <w:widowControl w:val="0"/>
        <w:spacing w:line="288" w:lineRule="auto"/>
        <w:jc w:val="both"/>
      </w:pPr>
    </w:p>
    <w:p w14:paraId="7631912D" w14:textId="77777777" w:rsidR="007F2A04" w:rsidRDefault="007F2A04" w:rsidP="007F2A04">
      <w:pPr>
        <w:widowControl w:val="0"/>
        <w:spacing w:line="288" w:lineRule="auto"/>
        <w:jc w:val="both"/>
      </w:pPr>
      <w:r>
        <w:t>- PROGRAMMAZIONE</w:t>
      </w:r>
    </w:p>
    <w:p w14:paraId="669B5405" w14:textId="77777777" w:rsidR="007F2A04" w:rsidRDefault="007F2A04" w:rsidP="007F2A04">
      <w:pPr>
        <w:widowControl w:val="0"/>
        <w:spacing w:line="288" w:lineRule="auto"/>
        <w:jc w:val="both"/>
      </w:pPr>
      <w:r>
        <w:t>- PROGRAMMAZIONE ORIENTATA AGLI OGGETTI</w:t>
      </w:r>
    </w:p>
    <w:p w14:paraId="42113C1F" w14:textId="77777777" w:rsidR="007F2A04" w:rsidRDefault="007F2A04" w:rsidP="007F2A04">
      <w:pPr>
        <w:widowControl w:val="0"/>
        <w:spacing w:line="288" w:lineRule="auto"/>
        <w:jc w:val="both"/>
      </w:pPr>
    </w:p>
    <w:p w14:paraId="39F95ACF" w14:textId="77777777" w:rsidR="00DC22E1" w:rsidRDefault="00DC22E1" w:rsidP="007F2A04">
      <w:pPr>
        <w:widowControl w:val="0"/>
        <w:spacing w:line="288" w:lineRule="auto"/>
        <w:jc w:val="both"/>
      </w:pPr>
    </w:p>
    <w:p w14:paraId="78C8B100" w14:textId="44128818" w:rsidR="00525049" w:rsidRDefault="00DC22E1">
      <w:pPr>
        <w:widowControl w:val="0"/>
        <w:spacing w:line="288" w:lineRule="auto"/>
        <w:jc w:val="both"/>
        <w:rPr>
          <w:b/>
          <w:shd w:val="clear" w:color="auto" w:fill="F6B26B"/>
        </w:rPr>
      </w:pPr>
      <w:r>
        <w:t xml:space="preserve">L’insegnamento </w:t>
      </w:r>
      <w:r w:rsidR="007F2A04" w:rsidRPr="007F2A04">
        <w:t>SISTEMI OPERATIVI</w:t>
      </w:r>
      <w:r w:rsidR="007F2A04">
        <w:t xml:space="preserve"> ha </w:t>
      </w:r>
      <w:r>
        <w:t>come propedeuticità aggiuntiva alle precedenti</w:t>
      </w:r>
      <w:r w:rsidR="007F2A04">
        <w:t xml:space="preserve">: </w:t>
      </w:r>
    </w:p>
    <w:p w14:paraId="5353F09E" w14:textId="77777777" w:rsidR="00DC22E1" w:rsidRDefault="00DC22E1">
      <w:pPr>
        <w:widowControl w:val="0"/>
        <w:spacing w:line="288" w:lineRule="auto"/>
        <w:jc w:val="both"/>
      </w:pPr>
    </w:p>
    <w:p w14:paraId="1ED7E69B" w14:textId="2551EF3E" w:rsidR="007F2A04" w:rsidRPr="005F00F6" w:rsidRDefault="007F2A04">
      <w:pPr>
        <w:widowControl w:val="0"/>
        <w:spacing w:line="288" w:lineRule="auto"/>
        <w:jc w:val="both"/>
      </w:pPr>
      <w:r>
        <w:t xml:space="preserve">- </w:t>
      </w:r>
      <w:r w:rsidRPr="005F00F6">
        <w:t>ARCHITETTURE DEGLI ELABORATORI</w:t>
      </w:r>
    </w:p>
    <w:p w14:paraId="691C7785" w14:textId="77777777" w:rsidR="00525049" w:rsidRDefault="00525049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p w14:paraId="7CF61354" w14:textId="77777777" w:rsidR="00DC22E1" w:rsidRDefault="00DC22E1">
      <w:pPr>
        <w:widowControl w:val="0"/>
        <w:spacing w:line="288" w:lineRule="auto"/>
        <w:jc w:val="both"/>
      </w:pPr>
    </w:p>
    <w:p w14:paraId="42A36152" w14:textId="77777777" w:rsidR="005F00F6" w:rsidRDefault="00DC22E1">
      <w:pPr>
        <w:widowControl w:val="0"/>
        <w:spacing w:line="288" w:lineRule="auto"/>
        <w:jc w:val="both"/>
      </w:pPr>
      <w:r>
        <w:t xml:space="preserve">Gli insegnamenti </w:t>
      </w:r>
    </w:p>
    <w:p w14:paraId="13BD3C58" w14:textId="336EF46A" w:rsidR="00DC22E1" w:rsidRDefault="007F2A04">
      <w:pPr>
        <w:widowControl w:val="0"/>
        <w:spacing w:line="288" w:lineRule="auto"/>
        <w:jc w:val="both"/>
      </w:pPr>
      <w:r w:rsidRPr="005F00F6">
        <w:t>CALCOLO DELLE PROBABILITA' E STATISTICA</w:t>
      </w:r>
      <w:r w:rsidR="00DC22E1">
        <w:t>,</w:t>
      </w:r>
    </w:p>
    <w:p w14:paraId="26F43BFF" w14:textId="77777777" w:rsidR="0030794D" w:rsidRDefault="007F2A04">
      <w:pPr>
        <w:widowControl w:val="0"/>
        <w:spacing w:line="288" w:lineRule="auto"/>
        <w:jc w:val="both"/>
      </w:pPr>
      <w:r w:rsidRPr="005F00F6">
        <w:t xml:space="preserve">ANALISI II: FUNZIONI DI PIU' VARIABILI, </w:t>
      </w:r>
    </w:p>
    <w:p w14:paraId="2D546062" w14:textId="506DFF9E" w:rsidR="00DC22E1" w:rsidRDefault="007F2A04">
      <w:pPr>
        <w:widowControl w:val="0"/>
        <w:spacing w:line="288" w:lineRule="auto"/>
        <w:jc w:val="both"/>
      </w:pPr>
      <w:r w:rsidRPr="005F00F6">
        <w:t xml:space="preserve">FISICA GENERALE </w:t>
      </w:r>
    </w:p>
    <w:p w14:paraId="17AFCA14" w14:textId="77777777" w:rsidR="00DC22E1" w:rsidRDefault="00DC22E1">
      <w:pPr>
        <w:widowControl w:val="0"/>
        <w:spacing w:line="288" w:lineRule="auto"/>
        <w:jc w:val="both"/>
      </w:pPr>
    </w:p>
    <w:p w14:paraId="5C603D15" w14:textId="2A0EDFE3" w:rsidR="007F2A04" w:rsidRPr="005F00F6" w:rsidRDefault="007F2A04">
      <w:pPr>
        <w:widowControl w:val="0"/>
        <w:spacing w:line="288" w:lineRule="auto"/>
        <w:jc w:val="both"/>
      </w:pPr>
      <w:r w:rsidRPr="005F00F6">
        <w:t>hanno come propedeuticità</w:t>
      </w:r>
      <w:r>
        <w:t>:</w:t>
      </w:r>
    </w:p>
    <w:p w14:paraId="1F033596" w14:textId="77777777" w:rsidR="007F2A04" w:rsidRPr="005F00F6" w:rsidRDefault="007F2A04">
      <w:pPr>
        <w:widowControl w:val="0"/>
        <w:spacing w:line="288" w:lineRule="auto"/>
        <w:jc w:val="both"/>
      </w:pPr>
    </w:p>
    <w:p w14:paraId="68289C0F" w14:textId="0404C229" w:rsidR="007F2A04" w:rsidRPr="005F00F6" w:rsidRDefault="007F2A04">
      <w:pPr>
        <w:widowControl w:val="0"/>
        <w:spacing w:line="288" w:lineRule="auto"/>
        <w:jc w:val="both"/>
      </w:pPr>
      <w:r>
        <w:t xml:space="preserve">- </w:t>
      </w:r>
      <w:r w:rsidRPr="005F00F6">
        <w:t>ANALISI I: CALCOLO DIFFERENZIALE E INTEGRALE</w:t>
      </w:r>
    </w:p>
    <w:p w14:paraId="67AC5DC0" w14:textId="77777777" w:rsidR="007F2A04" w:rsidRDefault="007F2A04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p w14:paraId="12999A38" w14:textId="77777777" w:rsidR="007F2A04" w:rsidRDefault="007F2A04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p w14:paraId="222670B9" w14:textId="5CDA0E12" w:rsidR="007F2A04" w:rsidRDefault="005F00F6">
      <w:pPr>
        <w:widowControl w:val="0"/>
        <w:spacing w:line="288" w:lineRule="auto"/>
        <w:jc w:val="both"/>
      </w:pPr>
      <w:r>
        <w:t>INSEGNAMENTI DEL TERZO ANNO.</w:t>
      </w:r>
    </w:p>
    <w:p w14:paraId="3C94BB07" w14:textId="77777777" w:rsidR="007F2A04" w:rsidRDefault="007F2A04">
      <w:pPr>
        <w:widowControl w:val="0"/>
        <w:spacing w:line="288" w:lineRule="auto"/>
        <w:jc w:val="both"/>
      </w:pPr>
    </w:p>
    <w:p w14:paraId="78AA1F23" w14:textId="7AC32357" w:rsidR="005F00F6" w:rsidRDefault="005F00F6">
      <w:pPr>
        <w:widowControl w:val="0"/>
        <w:spacing w:line="288" w:lineRule="auto"/>
        <w:jc w:val="both"/>
      </w:pPr>
      <w:r>
        <w:t>Tutti gli insegnamenti hanno come propedeuticità:</w:t>
      </w:r>
    </w:p>
    <w:p w14:paraId="7CD85760" w14:textId="77777777" w:rsidR="005F00F6" w:rsidRPr="008F7424" w:rsidRDefault="005F00F6" w:rsidP="005F00F6">
      <w:pPr>
        <w:widowControl w:val="0"/>
        <w:spacing w:line="288" w:lineRule="auto"/>
        <w:jc w:val="both"/>
      </w:pPr>
      <w:r>
        <w:t xml:space="preserve">- </w:t>
      </w:r>
      <w:r w:rsidRPr="008F7424">
        <w:t>PROGRAMMAZIONE</w:t>
      </w:r>
    </w:p>
    <w:p w14:paraId="129CFA8F" w14:textId="77777777" w:rsidR="005F00F6" w:rsidRPr="008F7424" w:rsidRDefault="005F00F6" w:rsidP="005F00F6">
      <w:pPr>
        <w:widowControl w:val="0"/>
        <w:spacing w:line="288" w:lineRule="auto"/>
        <w:jc w:val="both"/>
      </w:pPr>
      <w:r>
        <w:t xml:space="preserve">- </w:t>
      </w:r>
      <w:r w:rsidRPr="008F7424">
        <w:t>PROGRAMMAZIONE ORIENTATA AGLI OGGETTI</w:t>
      </w:r>
    </w:p>
    <w:p w14:paraId="4F90E56F" w14:textId="77777777" w:rsidR="005F00F6" w:rsidRPr="008F7424" w:rsidRDefault="005F00F6" w:rsidP="005F00F6">
      <w:pPr>
        <w:widowControl w:val="0"/>
        <w:spacing w:line="288" w:lineRule="auto"/>
        <w:jc w:val="both"/>
      </w:pPr>
      <w:r>
        <w:t xml:space="preserve">- </w:t>
      </w:r>
      <w:r w:rsidRPr="008F7424">
        <w:t>MATEMATICA DISCRETA E LOGICA</w:t>
      </w:r>
    </w:p>
    <w:p w14:paraId="5B91A0F2" w14:textId="77777777" w:rsidR="005F00F6" w:rsidRDefault="005F00F6">
      <w:pPr>
        <w:widowControl w:val="0"/>
        <w:spacing w:line="288" w:lineRule="auto"/>
        <w:jc w:val="both"/>
      </w:pPr>
    </w:p>
    <w:p w14:paraId="42719C65" w14:textId="5B1356E3" w:rsidR="005F00F6" w:rsidRDefault="005F00F6" w:rsidP="00DC22E1">
      <w:pPr>
        <w:widowControl w:val="0"/>
        <w:spacing w:line="288" w:lineRule="auto"/>
        <w:jc w:val="both"/>
      </w:pPr>
      <w:r>
        <w:t>Inoltre, g</w:t>
      </w:r>
      <w:r w:rsidR="00DC22E1">
        <w:t xml:space="preserve">li insegnamenti </w:t>
      </w:r>
    </w:p>
    <w:p w14:paraId="59EB1E68" w14:textId="5B435DC8" w:rsidR="00DC22E1" w:rsidRDefault="00DC22E1" w:rsidP="00DC22E1">
      <w:pPr>
        <w:widowControl w:val="0"/>
        <w:spacing w:line="288" w:lineRule="auto"/>
        <w:jc w:val="both"/>
      </w:pPr>
      <w:r w:rsidRPr="008F7424">
        <w:t>INTERPRETI E COMPILATORI</w:t>
      </w:r>
      <w:r>
        <w:t xml:space="preserve">, </w:t>
      </w:r>
    </w:p>
    <w:p w14:paraId="26560A6B" w14:textId="77777777" w:rsidR="00DC22E1" w:rsidRDefault="00DC22E1" w:rsidP="00DC22E1">
      <w:pPr>
        <w:widowControl w:val="0"/>
        <w:spacing w:line="288" w:lineRule="auto"/>
        <w:jc w:val="both"/>
      </w:pPr>
      <w:r w:rsidRPr="008F7424">
        <w:t>COMBINATORIA DELLE PAROLE E DEI LINGUAGGI FORMALI</w:t>
      </w:r>
      <w:r>
        <w:t xml:space="preserve">, </w:t>
      </w:r>
    </w:p>
    <w:p w14:paraId="26B55E51" w14:textId="77777777" w:rsidR="00DC22E1" w:rsidRDefault="00DC22E1" w:rsidP="00DC22E1">
      <w:pPr>
        <w:widowControl w:val="0"/>
        <w:spacing w:line="288" w:lineRule="auto"/>
        <w:jc w:val="both"/>
      </w:pPr>
      <w:r w:rsidRPr="008F7424">
        <w:t>ALGORITMI AVANZATI E GRAPH MINING</w:t>
      </w:r>
      <w:r>
        <w:t xml:space="preserve">, </w:t>
      </w:r>
    </w:p>
    <w:p w14:paraId="56B1828C" w14:textId="77777777" w:rsidR="00DC22E1" w:rsidRDefault="00DC22E1" w:rsidP="00DC22E1">
      <w:pPr>
        <w:widowControl w:val="0"/>
        <w:spacing w:line="288" w:lineRule="auto"/>
        <w:jc w:val="both"/>
      </w:pPr>
      <w:r w:rsidRPr="008F7424">
        <w:t>LINGUAGGI, CALCOLABILITÀ E COMPLESSITÀ</w:t>
      </w:r>
      <w:r>
        <w:t xml:space="preserve"> </w:t>
      </w:r>
    </w:p>
    <w:p w14:paraId="7D3DCC2D" w14:textId="06C17680" w:rsidR="00DC22E1" w:rsidRDefault="00DC22E1" w:rsidP="00DC22E1">
      <w:pPr>
        <w:widowControl w:val="0"/>
        <w:spacing w:line="288" w:lineRule="auto"/>
        <w:jc w:val="both"/>
      </w:pPr>
      <w:r w:rsidRPr="008F7424">
        <w:t>APPRENDIMENTO AUTOMATICO</w:t>
      </w:r>
    </w:p>
    <w:p w14:paraId="14066F01" w14:textId="77777777" w:rsidR="00DC22E1" w:rsidRDefault="00DC22E1" w:rsidP="00DC22E1">
      <w:pPr>
        <w:widowControl w:val="0"/>
        <w:spacing w:line="288" w:lineRule="auto"/>
        <w:jc w:val="both"/>
      </w:pPr>
    </w:p>
    <w:p w14:paraId="607DE3CC" w14:textId="25D960C4" w:rsidR="00DC22E1" w:rsidRPr="008F7424" w:rsidRDefault="00DC22E1" w:rsidP="00DC22E1">
      <w:pPr>
        <w:widowControl w:val="0"/>
        <w:spacing w:line="288" w:lineRule="auto"/>
        <w:jc w:val="both"/>
      </w:pPr>
      <w:r>
        <w:t>hanno come propedeuticità</w:t>
      </w:r>
      <w:r w:rsidR="005F00F6">
        <w:t xml:space="preserve"> aggiuntive:</w:t>
      </w:r>
    </w:p>
    <w:p w14:paraId="545DC218" w14:textId="43906046" w:rsidR="007F2A04" w:rsidRPr="005F00F6" w:rsidRDefault="00DC22E1" w:rsidP="007F2A04">
      <w:pPr>
        <w:widowControl w:val="0"/>
        <w:spacing w:line="288" w:lineRule="auto"/>
        <w:jc w:val="both"/>
      </w:pPr>
      <w:r>
        <w:t xml:space="preserve">- </w:t>
      </w:r>
      <w:r w:rsidR="007F2A04" w:rsidRPr="005F00F6">
        <w:t>ALGORITMI E STRUTTURE DATI</w:t>
      </w:r>
    </w:p>
    <w:p w14:paraId="2BEC03F0" w14:textId="4428B743" w:rsidR="007F2A04" w:rsidRPr="005F00F6" w:rsidRDefault="00DC22E1" w:rsidP="007F2A04">
      <w:pPr>
        <w:widowControl w:val="0"/>
        <w:spacing w:line="288" w:lineRule="auto"/>
        <w:jc w:val="both"/>
      </w:pPr>
      <w:r>
        <w:t xml:space="preserve">- </w:t>
      </w:r>
      <w:r w:rsidR="007F2A04" w:rsidRPr="005F00F6">
        <w:t>ARCHITETTURE DEGLI ELABORATORI</w:t>
      </w:r>
    </w:p>
    <w:p w14:paraId="3E038B11" w14:textId="77777777" w:rsidR="007F2A04" w:rsidRPr="005F00F6" w:rsidRDefault="007F2A04" w:rsidP="007F2A04">
      <w:pPr>
        <w:widowControl w:val="0"/>
        <w:spacing w:line="288" w:lineRule="auto"/>
        <w:jc w:val="both"/>
      </w:pPr>
    </w:p>
    <w:p w14:paraId="1BED8F79" w14:textId="77777777" w:rsidR="00DC22E1" w:rsidRDefault="00DC22E1" w:rsidP="007F2A04">
      <w:pPr>
        <w:widowControl w:val="0"/>
        <w:spacing w:line="288" w:lineRule="auto"/>
        <w:jc w:val="both"/>
      </w:pPr>
    </w:p>
    <w:p w14:paraId="4981C4EF" w14:textId="321658A6" w:rsidR="007F2A04" w:rsidRPr="005F00F6" w:rsidRDefault="00DC22E1" w:rsidP="007F2A04">
      <w:pPr>
        <w:widowControl w:val="0"/>
        <w:spacing w:line="288" w:lineRule="auto"/>
        <w:jc w:val="both"/>
      </w:pPr>
      <w:r>
        <w:t xml:space="preserve">L’insegnamento </w:t>
      </w:r>
      <w:r w:rsidR="007F2A04" w:rsidRPr="005F00F6">
        <w:t>FONDAMENTI DI RETI DI CALCOLATORI E SICUREZZA</w:t>
      </w:r>
      <w:r>
        <w:t xml:space="preserve"> ha come propedeuticità aggiuntiv</w:t>
      </w:r>
      <w:r w:rsidR="005F00F6">
        <w:t>e</w:t>
      </w:r>
      <w:r>
        <w:t>:</w:t>
      </w:r>
    </w:p>
    <w:p w14:paraId="7F71D7F2" w14:textId="77777777" w:rsidR="005F00F6" w:rsidRPr="008F7424" w:rsidRDefault="005F00F6" w:rsidP="005F00F6">
      <w:pPr>
        <w:widowControl w:val="0"/>
        <w:spacing w:line="288" w:lineRule="auto"/>
        <w:jc w:val="both"/>
      </w:pPr>
      <w:r>
        <w:t xml:space="preserve">- </w:t>
      </w:r>
      <w:r w:rsidRPr="008F7424">
        <w:t>ALGORITMI E STRUTTURE DATI</w:t>
      </w:r>
    </w:p>
    <w:p w14:paraId="4D765287" w14:textId="77777777" w:rsidR="005F00F6" w:rsidRPr="008F7424" w:rsidRDefault="005F00F6" w:rsidP="005F00F6">
      <w:pPr>
        <w:widowControl w:val="0"/>
        <w:spacing w:line="288" w:lineRule="auto"/>
        <w:jc w:val="both"/>
      </w:pPr>
      <w:r>
        <w:t xml:space="preserve">- </w:t>
      </w:r>
      <w:r w:rsidRPr="008F7424">
        <w:t>ARCHITETTURE DEGLI ELABORATORI</w:t>
      </w:r>
    </w:p>
    <w:p w14:paraId="05F8E63F" w14:textId="5DB245A0" w:rsidR="007F2A04" w:rsidRPr="005F00F6" w:rsidRDefault="00DC22E1" w:rsidP="007F2A04">
      <w:pPr>
        <w:widowControl w:val="0"/>
        <w:spacing w:line="288" w:lineRule="auto"/>
        <w:jc w:val="both"/>
      </w:pPr>
      <w:r>
        <w:t xml:space="preserve">- </w:t>
      </w:r>
      <w:r w:rsidR="007F2A04" w:rsidRPr="005F00F6">
        <w:t>SISTEMI OPERATIVI</w:t>
      </w:r>
    </w:p>
    <w:p w14:paraId="27846B1D" w14:textId="77777777" w:rsidR="007F2A04" w:rsidRDefault="007F2A04" w:rsidP="007F2A04">
      <w:pPr>
        <w:widowControl w:val="0"/>
        <w:spacing w:line="288" w:lineRule="auto"/>
        <w:jc w:val="both"/>
      </w:pPr>
    </w:p>
    <w:p w14:paraId="781119FC" w14:textId="77777777" w:rsidR="00DC22E1" w:rsidRPr="005F00F6" w:rsidRDefault="00DC22E1" w:rsidP="007F2A04">
      <w:pPr>
        <w:widowControl w:val="0"/>
        <w:spacing w:line="288" w:lineRule="auto"/>
        <w:jc w:val="both"/>
      </w:pPr>
    </w:p>
    <w:p w14:paraId="5B2F0F69" w14:textId="7A402809" w:rsidR="007F2A04" w:rsidRDefault="00DC22E1" w:rsidP="007F2A04">
      <w:pPr>
        <w:widowControl w:val="0"/>
        <w:spacing w:line="288" w:lineRule="auto"/>
        <w:jc w:val="both"/>
      </w:pPr>
      <w:r>
        <w:t xml:space="preserve">L’insegnamento </w:t>
      </w:r>
      <w:r w:rsidRPr="008F7424">
        <w:t>APPRENDIMENTO AUTOMATICO</w:t>
      </w:r>
      <w:r>
        <w:t xml:space="preserve"> ha come propedeuticità aggiuntiva:</w:t>
      </w:r>
    </w:p>
    <w:p w14:paraId="2DA4DFD6" w14:textId="3EB0E822" w:rsidR="00DC22E1" w:rsidRDefault="005F00F6" w:rsidP="007F2A04">
      <w:pPr>
        <w:widowControl w:val="0"/>
        <w:spacing w:line="288" w:lineRule="auto"/>
        <w:jc w:val="both"/>
      </w:pPr>
      <w:r>
        <w:t xml:space="preserve">- </w:t>
      </w:r>
      <w:r w:rsidRPr="008F7424">
        <w:t>ALGORITMI E STRUTTURE DATI</w:t>
      </w:r>
    </w:p>
    <w:p w14:paraId="39935DCB" w14:textId="5D3504B2" w:rsidR="00DC22E1" w:rsidRPr="008F7424" w:rsidRDefault="00DC22E1" w:rsidP="00DC22E1">
      <w:pPr>
        <w:widowControl w:val="0"/>
        <w:spacing w:line="288" w:lineRule="auto"/>
        <w:jc w:val="both"/>
      </w:pPr>
      <w:r>
        <w:t xml:space="preserve">- </w:t>
      </w:r>
      <w:r w:rsidRPr="008F7424">
        <w:t>ANALISI I: CALCOLO DIFFERENZIALE E INTEGRALE</w:t>
      </w:r>
    </w:p>
    <w:p w14:paraId="65820A03" w14:textId="1B362A68" w:rsidR="00DC22E1" w:rsidRPr="008F7424" w:rsidRDefault="00DC22E1" w:rsidP="00DC22E1">
      <w:pPr>
        <w:widowControl w:val="0"/>
        <w:spacing w:line="288" w:lineRule="auto"/>
        <w:jc w:val="both"/>
      </w:pPr>
      <w:r>
        <w:t xml:space="preserve">- </w:t>
      </w:r>
      <w:r w:rsidRPr="008F7424">
        <w:t>ALGEBRA LINEARE</w:t>
      </w:r>
    </w:p>
    <w:p w14:paraId="62274463" w14:textId="77777777" w:rsidR="00DC22E1" w:rsidRDefault="00DC22E1" w:rsidP="007F2A04">
      <w:pPr>
        <w:widowControl w:val="0"/>
        <w:spacing w:line="288" w:lineRule="auto"/>
        <w:jc w:val="both"/>
      </w:pPr>
    </w:p>
    <w:p w14:paraId="6D5DEF69" w14:textId="77777777" w:rsidR="00DC22E1" w:rsidRPr="005F00F6" w:rsidRDefault="00DC22E1" w:rsidP="007F2A04">
      <w:pPr>
        <w:widowControl w:val="0"/>
        <w:spacing w:line="288" w:lineRule="auto"/>
        <w:jc w:val="both"/>
      </w:pPr>
    </w:p>
    <w:p w14:paraId="7524F995" w14:textId="73D34599" w:rsidR="00DC22E1" w:rsidRDefault="00DC22E1" w:rsidP="007F2A04">
      <w:pPr>
        <w:widowControl w:val="0"/>
        <w:spacing w:line="288" w:lineRule="auto"/>
        <w:jc w:val="both"/>
      </w:pPr>
      <w:r>
        <w:t xml:space="preserve">L’insegnamento </w:t>
      </w:r>
      <w:r w:rsidR="007F2A04" w:rsidRPr="005F00F6">
        <w:t>CALCOLO NUMERICO</w:t>
      </w:r>
      <w:r>
        <w:t xml:space="preserve"> ha come propedeuticità</w:t>
      </w:r>
      <w:r w:rsidR="005F00F6">
        <w:t xml:space="preserve"> aggiuntive</w:t>
      </w:r>
      <w:r>
        <w:t>:</w:t>
      </w:r>
    </w:p>
    <w:p w14:paraId="2977255B" w14:textId="2CE79268" w:rsidR="007F2A04" w:rsidRPr="005F00F6" w:rsidRDefault="00DC22E1" w:rsidP="007F2A04">
      <w:pPr>
        <w:widowControl w:val="0"/>
        <w:spacing w:line="288" w:lineRule="auto"/>
        <w:jc w:val="both"/>
      </w:pPr>
      <w:r>
        <w:t xml:space="preserve">- </w:t>
      </w:r>
      <w:r w:rsidR="007F2A04" w:rsidRPr="005F00F6">
        <w:t>ANALISI I: CALCOLO DIFFERENZIALE E INTEGRALE</w:t>
      </w:r>
    </w:p>
    <w:p w14:paraId="5AE0CB48" w14:textId="3B7618DD" w:rsidR="007F2A04" w:rsidRPr="005F00F6" w:rsidRDefault="00DC22E1" w:rsidP="007F2A04">
      <w:pPr>
        <w:widowControl w:val="0"/>
        <w:spacing w:line="288" w:lineRule="auto"/>
        <w:jc w:val="both"/>
      </w:pPr>
      <w:r>
        <w:t xml:space="preserve">- </w:t>
      </w:r>
      <w:r w:rsidR="007F2A04" w:rsidRPr="005F00F6">
        <w:t>ALGEBRA LINEARE</w:t>
      </w:r>
    </w:p>
    <w:p w14:paraId="50147F7A" w14:textId="77777777" w:rsidR="007F2A04" w:rsidRPr="005F00F6" w:rsidRDefault="007F2A04" w:rsidP="007F2A04">
      <w:pPr>
        <w:widowControl w:val="0"/>
        <w:spacing w:line="288" w:lineRule="auto"/>
        <w:jc w:val="both"/>
      </w:pPr>
    </w:p>
    <w:p w14:paraId="722A1B9A" w14:textId="77777777" w:rsidR="00267DC1" w:rsidRDefault="00267DC1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tbl>
      <w:tblPr>
        <w:tblStyle w:val="afb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30F01172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1E877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10 Eventuali modalità didattiche differenziate per studenti part-time</w:t>
            </w:r>
          </w:p>
        </w:tc>
      </w:tr>
    </w:tbl>
    <w:p w14:paraId="04DA11B1" w14:textId="77777777" w:rsidR="00267DC1" w:rsidRDefault="00000000">
      <w:pPr>
        <w:widowControl w:val="0"/>
        <w:spacing w:line="288" w:lineRule="auto"/>
        <w:jc w:val="both"/>
      </w:pPr>
      <w:r>
        <w:t xml:space="preserve"> </w:t>
      </w:r>
    </w:p>
    <w:p w14:paraId="3CE56D85" w14:textId="77777777" w:rsidR="00267DC1" w:rsidRPr="005F00F6" w:rsidRDefault="00000000">
      <w:pPr>
        <w:widowControl w:val="0"/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Indicare se è prevista la possibilità di iscrizione come studente part-time o se tale possibilità non è contemplata. </w:t>
      </w:r>
    </w:p>
    <w:p w14:paraId="48A76653" w14:textId="77777777" w:rsidR="00267DC1" w:rsidRPr="005F00F6" w:rsidRDefault="00267DC1">
      <w:pPr>
        <w:widowControl w:val="0"/>
        <w:spacing w:line="288" w:lineRule="auto"/>
        <w:jc w:val="both"/>
        <w:rPr>
          <w:i/>
          <w:iCs/>
          <w:sz w:val="20"/>
          <w:szCs w:val="20"/>
        </w:rPr>
      </w:pPr>
    </w:p>
    <w:p w14:paraId="590D6447" w14:textId="77777777" w:rsidR="00267DC1" w:rsidRPr="005F00F6" w:rsidRDefault="00000000">
      <w:pPr>
        <w:widowControl w:val="0"/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In caso affermativo, specificare:</w:t>
      </w:r>
    </w:p>
    <w:p w14:paraId="71CCE7BC" w14:textId="77777777" w:rsidR="00267DC1" w:rsidRPr="005F00F6" w:rsidRDefault="00000000">
      <w:pPr>
        <w:widowControl w:val="0"/>
        <w:numPr>
          <w:ilvl w:val="0"/>
          <w:numId w:val="11"/>
        </w:num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le modalità con cui si può accedere all’iscrizione come studente part-time, a quali anni di corso e con quali scadenze; </w:t>
      </w:r>
    </w:p>
    <w:p w14:paraId="5CE2FF5F" w14:textId="77777777" w:rsidR="00267DC1" w:rsidRPr="005F00F6" w:rsidRDefault="00000000">
      <w:pPr>
        <w:widowControl w:val="0"/>
        <w:numPr>
          <w:ilvl w:val="0"/>
          <w:numId w:val="11"/>
        </w:num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le regole che disciplinano lo svolgimento del percorso part-time, incluse quelle relative allo status di studente fuori corso, rimandando anche ad altro regolamento;</w:t>
      </w:r>
    </w:p>
    <w:p w14:paraId="0B6BC4E5" w14:textId="77777777" w:rsidR="00267DC1" w:rsidRPr="005F00F6" w:rsidRDefault="00000000">
      <w:pPr>
        <w:widowControl w:val="0"/>
        <w:numPr>
          <w:ilvl w:val="0"/>
          <w:numId w:val="11"/>
        </w:num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il regime relativo alle tasse universitarie, rimandando anche ad altro regolamento o al Manifesto degli Studi.</w:t>
      </w:r>
    </w:p>
    <w:p w14:paraId="06DB14F3" w14:textId="77777777" w:rsidR="002378F3" w:rsidRDefault="002378F3">
      <w:pPr>
        <w:spacing w:line="288" w:lineRule="auto"/>
        <w:jc w:val="both"/>
      </w:pPr>
    </w:p>
    <w:p w14:paraId="566D89F3" w14:textId="7177EC70" w:rsidR="002378F3" w:rsidRDefault="002378F3" w:rsidP="00DC22E1">
      <w:pPr>
        <w:spacing w:line="288" w:lineRule="auto"/>
        <w:jc w:val="both"/>
        <w:rPr>
          <w:lang w:val="it-IT"/>
        </w:rPr>
      </w:pPr>
      <w:r w:rsidRPr="002378F3">
        <w:rPr>
          <w:lang w:val="it-IT"/>
        </w:rPr>
        <w:t>Il Corso di Laurea prevede la possibilità di immatricolare studenti impegnati contestualmente in altre</w:t>
      </w:r>
      <w:r>
        <w:rPr>
          <w:lang w:val="it-IT"/>
        </w:rPr>
        <w:t xml:space="preserve"> </w:t>
      </w:r>
      <w:r w:rsidRPr="002378F3">
        <w:rPr>
          <w:lang w:val="it-IT"/>
        </w:rPr>
        <w:t>attività, i quali potranno essere chiamati a conseguire un numero di CFU annui stabiliti alla data di</w:t>
      </w:r>
      <w:r>
        <w:rPr>
          <w:lang w:val="it-IT"/>
        </w:rPr>
        <w:t xml:space="preserve"> </w:t>
      </w:r>
      <w:r w:rsidRPr="002378F3">
        <w:rPr>
          <w:lang w:val="it-IT"/>
        </w:rPr>
        <w:t>immatricolazione/iscrizione, con le modalità previste da</w:t>
      </w:r>
      <w:ins w:id="258" w:author="Andrea Ceccarelli [2]" w:date="2025-11-27T22:53:00Z" w16du:dateUtc="2025-11-27T21:53:00Z">
        <w:r w:rsidR="00CE03BB">
          <w:rPr>
            <w:lang w:val="it-IT"/>
          </w:rPr>
          <w:t xml:space="preserve">l </w:t>
        </w:r>
        <w:r w:rsidR="00CE03BB" w:rsidRPr="00CE03BB">
          <w:rPr>
            <w:lang w:val="it-IT"/>
          </w:rPr>
          <w:t>Manifesto degli Studi</w:t>
        </w:r>
      </w:ins>
      <w:ins w:id="259" w:author="Andrea Ceccarelli [2]" w:date="2025-11-27T22:54:00Z" w16du:dateUtc="2025-11-27T21:54:00Z">
        <w:r w:rsidR="00CE03BB">
          <w:rPr>
            <w:lang w:val="it-IT"/>
          </w:rPr>
          <w:t xml:space="preserve"> e Regolamento di Ateneo</w:t>
        </w:r>
      </w:ins>
      <w:del w:id="260" w:author="Andrea Ceccarelli [2]" w:date="2025-11-27T22:53:00Z" w16du:dateUtc="2025-11-27T21:53:00Z">
        <w:r w:rsidRPr="002378F3" w:rsidDel="00CE03BB">
          <w:rPr>
            <w:lang w:val="it-IT"/>
          </w:rPr>
          <w:delText xml:space="preserve"> apposito Regolamento di Ateneo</w:delText>
        </w:r>
      </w:del>
      <w:r w:rsidRPr="002378F3">
        <w:rPr>
          <w:lang w:val="it-IT"/>
        </w:rPr>
        <w:t>.</w:t>
      </w:r>
    </w:p>
    <w:p w14:paraId="51A5DFD4" w14:textId="77777777" w:rsidR="002378F3" w:rsidRPr="00CE03BB" w:rsidRDefault="002378F3">
      <w:pPr>
        <w:spacing w:line="288" w:lineRule="auto"/>
        <w:jc w:val="both"/>
        <w:rPr>
          <w:lang w:val="it-IT"/>
        </w:rPr>
      </w:pPr>
    </w:p>
    <w:p w14:paraId="37C239B3" w14:textId="77777777" w:rsidR="00267DC1" w:rsidRDefault="00267DC1">
      <w:pPr>
        <w:spacing w:line="288" w:lineRule="auto"/>
        <w:jc w:val="both"/>
      </w:pPr>
    </w:p>
    <w:tbl>
      <w:tblPr>
        <w:tblStyle w:val="afc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0FDB6601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6996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11 Regole e modalità di presentazione dei piani di studio</w:t>
            </w:r>
          </w:p>
        </w:tc>
      </w:tr>
    </w:tbl>
    <w:p w14:paraId="6EE4E4EA" w14:textId="77777777" w:rsidR="00267DC1" w:rsidRDefault="00267DC1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p w14:paraId="5E2ED9D2" w14:textId="77777777" w:rsidR="00267DC1" w:rsidRPr="005F00F6" w:rsidRDefault="00000000">
      <w:pPr>
        <w:widowControl w:val="0"/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Indicare:</w:t>
      </w:r>
    </w:p>
    <w:p w14:paraId="46672E05" w14:textId="77777777" w:rsidR="00267DC1" w:rsidRPr="005F00F6" w:rsidRDefault="00000000">
      <w:pPr>
        <w:widowControl w:val="0"/>
        <w:numPr>
          <w:ilvl w:val="0"/>
          <w:numId w:val="15"/>
        </w:num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le regole e le modalità di presentazione del piano di studi, con le rispettive scadenze;</w:t>
      </w:r>
    </w:p>
    <w:p w14:paraId="7F5D62C2" w14:textId="77777777" w:rsidR="00267DC1" w:rsidRPr="005F00F6" w:rsidRDefault="00000000">
      <w:pPr>
        <w:widowControl w:val="0"/>
        <w:numPr>
          <w:ilvl w:val="0"/>
          <w:numId w:val="15"/>
        </w:num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la possibilità di presentare un piano di studi individuale e le relative modalità, esplicitando eventuali vincoli o regole da rispettare;</w:t>
      </w:r>
    </w:p>
    <w:p w14:paraId="3CA2B0BA" w14:textId="77777777" w:rsidR="00267DC1" w:rsidRPr="005F00F6" w:rsidRDefault="00000000">
      <w:pPr>
        <w:widowControl w:val="0"/>
        <w:numPr>
          <w:ilvl w:val="0"/>
          <w:numId w:val="15"/>
        </w:numPr>
        <w:spacing w:line="288" w:lineRule="auto"/>
        <w:jc w:val="both"/>
        <w:rPr>
          <w:i/>
          <w:iCs/>
          <w:sz w:val="20"/>
          <w:szCs w:val="20"/>
        </w:rPr>
      </w:pPr>
      <w:r w:rsidRPr="005F00F6">
        <w:rPr>
          <w:i/>
          <w:iCs/>
          <w:sz w:val="20"/>
          <w:szCs w:val="20"/>
        </w:rPr>
        <w:t>i criteri per l’acquisizione di crediti per insegnamenti aggiuntivi rispetto a quelli necessari per concludere il percorso di studio;</w:t>
      </w:r>
    </w:p>
    <w:p w14:paraId="486299F9" w14:textId="77777777" w:rsidR="00267DC1" w:rsidRPr="003C2165" w:rsidRDefault="00000000">
      <w:pPr>
        <w:widowControl w:val="0"/>
        <w:numPr>
          <w:ilvl w:val="0"/>
          <w:numId w:val="15"/>
        </w:numPr>
        <w:spacing w:line="288" w:lineRule="auto"/>
        <w:jc w:val="both"/>
        <w:rPr>
          <w:sz w:val="20"/>
          <w:szCs w:val="20"/>
        </w:rPr>
      </w:pPr>
      <w:r w:rsidRPr="005F00F6">
        <w:rPr>
          <w:i/>
          <w:iCs/>
          <w:sz w:val="20"/>
          <w:szCs w:val="20"/>
        </w:rPr>
        <w:t xml:space="preserve">la possibilità per lo studente, riguardo gli insegnamenti a libera scelta, di attingere a tutti gli insegnamenti offerti in Ateneo in coerenza con gli obiettivi formativi del </w:t>
      </w:r>
      <w:proofErr w:type="spellStart"/>
      <w:r w:rsidRPr="005F00F6">
        <w:rPr>
          <w:i/>
          <w:iCs/>
          <w:sz w:val="20"/>
          <w:szCs w:val="20"/>
        </w:rPr>
        <w:t>CdS</w:t>
      </w:r>
      <w:proofErr w:type="spellEnd"/>
      <w:r w:rsidRPr="005F00F6">
        <w:rPr>
          <w:i/>
          <w:iCs/>
          <w:sz w:val="20"/>
          <w:szCs w:val="20"/>
        </w:rPr>
        <w:t>. Si suggerisce di specificare le modalità con cui lo studente inserisce questi insegnamenti nel piano di studio e le modalità di approvazione automatica dello stesso o di valutazione da parte dell’organo competente, nel caso in cui vengano scelte attività formative per quali va verificata la coerenza con il percorso formativo.</w:t>
      </w:r>
    </w:p>
    <w:p w14:paraId="09B9CD76" w14:textId="77777777" w:rsidR="00267DC1" w:rsidRPr="003C2165" w:rsidRDefault="00267DC1" w:rsidP="002378F3">
      <w:pPr>
        <w:widowControl w:val="0"/>
        <w:spacing w:line="288" w:lineRule="auto"/>
        <w:jc w:val="both"/>
        <w:rPr>
          <w:sz w:val="20"/>
          <w:szCs w:val="20"/>
        </w:rPr>
      </w:pPr>
    </w:p>
    <w:p w14:paraId="14FDA6A8" w14:textId="65DCF5D1" w:rsidR="00DC22E1" w:rsidRDefault="002378F3" w:rsidP="00DC22E1">
      <w:pPr>
        <w:widowControl w:val="0"/>
        <w:spacing w:line="288" w:lineRule="auto"/>
        <w:jc w:val="both"/>
        <w:rPr>
          <w:ins w:id="261" w:author="Andrea Ceccarelli [2]" w:date="2025-11-27T22:42:00Z" w16du:dateUtc="2025-11-27T21:42:00Z"/>
          <w:lang w:val="it-IT"/>
        </w:rPr>
      </w:pPr>
      <w:r w:rsidRPr="002378F3">
        <w:rPr>
          <w:lang w:val="it-IT"/>
        </w:rPr>
        <w:t xml:space="preserve">Lo studente è tenuto a </w:t>
      </w:r>
      <w:r w:rsidRPr="002B5C99">
        <w:rPr>
          <w:lang w:val="it-IT"/>
        </w:rPr>
        <w:t>presentare al</w:t>
      </w:r>
      <w:r w:rsidR="005F00F6" w:rsidRPr="002B5C99">
        <w:rPr>
          <w:lang w:val="it-IT"/>
        </w:rPr>
        <w:t xml:space="preserve"> </w:t>
      </w:r>
      <w:del w:id="262" w:author="Andrea Ceccarelli [2]" w:date="2025-11-28T18:53:00Z" w16du:dateUtc="2025-11-28T17:53:00Z">
        <w:r w:rsidR="005F00F6" w:rsidRPr="002B5C99" w:rsidDel="002F34EF">
          <w:rPr>
            <w:lang w:val="it-IT"/>
          </w:rPr>
          <w:delText xml:space="preserve">terzo </w:delText>
        </w:r>
      </w:del>
      <w:ins w:id="263" w:author="Andrea Ceccarelli [2]" w:date="2025-11-28T18:53:00Z" w16du:dateUtc="2025-11-28T17:53:00Z">
        <w:r w:rsidR="002F34EF">
          <w:rPr>
            <w:lang w:val="it-IT"/>
          </w:rPr>
          <w:t>secondo</w:t>
        </w:r>
        <w:r w:rsidR="002F34EF" w:rsidRPr="002B5C99">
          <w:rPr>
            <w:lang w:val="it-IT"/>
          </w:rPr>
          <w:t xml:space="preserve"> </w:t>
        </w:r>
      </w:ins>
      <w:r w:rsidRPr="002B5C99">
        <w:rPr>
          <w:lang w:val="it-IT"/>
        </w:rPr>
        <w:t>anno</w:t>
      </w:r>
      <w:r w:rsidRPr="002378F3">
        <w:rPr>
          <w:lang w:val="it-IT"/>
        </w:rPr>
        <w:t xml:space="preserve"> un piano di studi individuale che specifichi </w:t>
      </w:r>
      <w:del w:id="264" w:author="Andrea Ceccarelli" w:date="2025-11-26T23:25:00Z" w16du:dateUtc="2025-11-26T22:25:00Z">
        <w:r w:rsidRPr="002378F3" w:rsidDel="007A08DC">
          <w:rPr>
            <w:lang w:val="it-IT"/>
          </w:rPr>
          <w:delText>le attività a</w:delText>
        </w:r>
        <w:r w:rsidDel="007A08DC">
          <w:rPr>
            <w:lang w:val="it-IT"/>
          </w:rPr>
          <w:delText xml:space="preserve"> </w:delText>
        </w:r>
        <w:r w:rsidRPr="002378F3" w:rsidDel="007A08DC">
          <w:rPr>
            <w:lang w:val="it-IT"/>
          </w:rPr>
          <w:delText>libera scelta</w:delText>
        </w:r>
      </w:del>
      <w:ins w:id="265" w:author="Andrea Ceccarelli" w:date="2025-11-26T23:25:00Z" w16du:dateUtc="2025-11-26T22:25:00Z">
        <w:del w:id="266" w:author="Andrea Ceccarelli [2]" w:date="2025-11-27T18:58:00Z" w16du:dateUtc="2025-11-27T17:58:00Z">
          <w:r w:rsidR="007A08DC" w:rsidDel="00DC22E1">
            <w:rPr>
              <w:lang w:val="it-IT"/>
            </w:rPr>
            <w:delText xml:space="preserve">le attività </w:delText>
          </w:r>
        </w:del>
      </w:ins>
      <w:ins w:id="267" w:author="Andrea Ceccarelli [2]" w:date="2025-11-27T18:58:00Z" w16du:dateUtc="2025-11-27T17:58:00Z">
        <w:r w:rsidR="00DC22E1">
          <w:rPr>
            <w:lang w:val="it-IT"/>
          </w:rPr>
          <w:t xml:space="preserve">gli insegnamenti </w:t>
        </w:r>
      </w:ins>
      <w:ins w:id="268" w:author="Andrea Ceccarelli" w:date="2025-11-26T23:25:00Z" w16du:dateUtc="2025-11-26T22:25:00Z">
        <w:del w:id="269" w:author="Andrea Ceccarelli [2]" w:date="2025-11-28T11:53:00Z" w16du:dateUtc="2025-11-28T10:53:00Z">
          <w:r w:rsidR="007A08DC" w:rsidDel="002B5C99">
            <w:rPr>
              <w:lang w:val="it-IT"/>
            </w:rPr>
            <w:delText>de</w:delText>
          </w:r>
        </w:del>
        <w:del w:id="270" w:author="Andrea Ceccarelli [2]" w:date="2025-11-27T22:43:00Z" w16du:dateUtc="2025-11-27T21:43:00Z">
          <w:r w:rsidR="007A08DC" w:rsidDel="00D25730">
            <w:rPr>
              <w:lang w:val="it-IT"/>
            </w:rPr>
            <w:delText>i</w:delText>
          </w:r>
        </w:del>
      </w:ins>
      <w:ins w:id="271" w:author="Andrea Ceccarelli [2]" w:date="2025-11-28T11:53:00Z" w16du:dateUtc="2025-11-28T10:53:00Z">
        <w:r w:rsidR="002B5C99">
          <w:rPr>
            <w:lang w:val="it-IT"/>
          </w:rPr>
          <w:t>dei</w:t>
        </w:r>
      </w:ins>
      <w:ins w:id="272" w:author="Andrea Ceccarelli" w:date="2025-11-26T23:25:00Z" w16du:dateUtc="2025-11-26T22:25:00Z">
        <w:r w:rsidR="007A08DC">
          <w:rPr>
            <w:lang w:val="it-IT"/>
          </w:rPr>
          <w:t xml:space="preserve"> grupp</w:t>
        </w:r>
        <w:del w:id="273" w:author="Andrea Ceccarelli [2]" w:date="2025-11-27T22:44:00Z" w16du:dateUtc="2025-11-27T21:44:00Z">
          <w:r w:rsidR="007A08DC" w:rsidDel="00D25730">
            <w:rPr>
              <w:lang w:val="it-IT"/>
            </w:rPr>
            <w:delText>i</w:delText>
          </w:r>
        </w:del>
      </w:ins>
      <w:ins w:id="274" w:author="Andrea Ceccarelli [2]" w:date="2025-11-28T11:53:00Z" w16du:dateUtc="2025-11-28T10:53:00Z">
        <w:r w:rsidR="002B5C99">
          <w:rPr>
            <w:lang w:val="it-IT"/>
          </w:rPr>
          <w:t>i</w:t>
        </w:r>
      </w:ins>
      <w:ins w:id="275" w:author="Andrea Ceccarelli" w:date="2025-11-26T23:25:00Z" w16du:dateUtc="2025-11-26T22:25:00Z">
        <w:r w:rsidR="007A08DC">
          <w:rPr>
            <w:lang w:val="it-IT"/>
          </w:rPr>
          <w:t xml:space="preserve"> </w:t>
        </w:r>
      </w:ins>
      <w:ins w:id="276" w:author="Andrea Ceccarelli [2]" w:date="2025-11-27T18:58:00Z" w16du:dateUtc="2025-11-27T17:58:00Z">
        <w:r w:rsidR="00DC22E1">
          <w:rPr>
            <w:lang w:val="it-IT"/>
          </w:rPr>
          <w:t xml:space="preserve">di scelta </w:t>
        </w:r>
      </w:ins>
      <w:ins w:id="277" w:author="Andrea Ceccarelli" w:date="2025-11-26T23:25:00Z" w16du:dateUtc="2025-11-26T22:25:00Z">
        <w:del w:id="278" w:author="Andrea Ceccarelli [2]" w:date="2025-11-27T22:43:00Z" w16du:dateUtc="2025-11-27T21:43:00Z">
          <w:r w:rsidR="007A08DC" w:rsidDel="00D25730">
            <w:rPr>
              <w:lang w:val="it-IT"/>
            </w:rPr>
            <w:delText xml:space="preserve"> </w:delText>
          </w:r>
        </w:del>
        <w:del w:id="279" w:author="Andrea Ceccarelli [2]" w:date="2025-11-27T18:58:00Z" w16du:dateUtc="2025-11-27T17:58:00Z">
          <w:r w:rsidR="007A08DC" w:rsidDel="00DC22E1">
            <w:rPr>
              <w:lang w:val="it-IT"/>
            </w:rPr>
            <w:delText xml:space="preserve">e </w:delText>
          </w:r>
          <w:r w:rsidR="007A08DC" w:rsidRPr="002378F3" w:rsidDel="00DC22E1">
            <w:rPr>
              <w:lang w:val="it-IT"/>
            </w:rPr>
            <w:delText xml:space="preserve">le </w:delText>
          </w:r>
        </w:del>
      </w:ins>
      <w:ins w:id="280" w:author="Andrea Ceccarelli [2]" w:date="2025-11-27T18:58:00Z" w16du:dateUtc="2025-11-27T17:58:00Z">
        <w:r w:rsidR="00DC22E1">
          <w:rPr>
            <w:lang w:val="it-IT"/>
          </w:rPr>
          <w:t xml:space="preserve">e le </w:t>
        </w:r>
      </w:ins>
      <w:ins w:id="281" w:author="Andrea Ceccarelli" w:date="2025-11-26T23:25:00Z" w16du:dateUtc="2025-11-26T22:25:00Z">
        <w:r w:rsidR="007A08DC" w:rsidRPr="002378F3">
          <w:rPr>
            <w:lang w:val="it-IT"/>
          </w:rPr>
          <w:t>attività a</w:t>
        </w:r>
        <w:r w:rsidR="007A08DC">
          <w:rPr>
            <w:lang w:val="it-IT"/>
          </w:rPr>
          <w:t xml:space="preserve"> </w:t>
        </w:r>
        <w:del w:id="282" w:author="Andrea Ceccarelli [2]" w:date="2025-11-27T18:58:00Z" w16du:dateUtc="2025-11-27T17:58:00Z">
          <w:r w:rsidR="007A08DC" w:rsidRPr="002378F3" w:rsidDel="00DC22E1">
            <w:rPr>
              <w:lang w:val="it-IT"/>
            </w:rPr>
            <w:delText xml:space="preserve">libera </w:delText>
          </w:r>
        </w:del>
        <w:r w:rsidR="007A08DC" w:rsidRPr="002378F3">
          <w:rPr>
            <w:lang w:val="it-IT"/>
          </w:rPr>
          <w:t>scelta</w:t>
        </w:r>
      </w:ins>
      <w:ins w:id="283" w:author="Andrea Ceccarelli [2]" w:date="2025-11-27T18:58:00Z" w16du:dateUtc="2025-11-27T17:58:00Z">
        <w:r w:rsidR="00DC22E1">
          <w:rPr>
            <w:lang w:val="it-IT"/>
          </w:rPr>
          <w:t xml:space="preserve"> </w:t>
        </w:r>
        <w:r w:rsidR="00DC22E1" w:rsidRPr="002378F3">
          <w:rPr>
            <w:lang w:val="it-IT"/>
          </w:rPr>
          <w:t>libera</w:t>
        </w:r>
      </w:ins>
      <w:r w:rsidRPr="002378F3">
        <w:rPr>
          <w:lang w:val="it-IT"/>
        </w:rPr>
        <w:t>. Qualora queste ultime siano tutte costituite da insegnamenti proposti dal Corso di Laurea, il</w:t>
      </w:r>
      <w:r>
        <w:rPr>
          <w:lang w:val="it-IT"/>
        </w:rPr>
        <w:t xml:space="preserve"> </w:t>
      </w:r>
      <w:r w:rsidRPr="002378F3">
        <w:rPr>
          <w:lang w:val="it-IT"/>
        </w:rPr>
        <w:t>piano di studi viene automaticamente approvato. Diversamente, il piano di studi deve comunque</w:t>
      </w:r>
      <w:r>
        <w:rPr>
          <w:lang w:val="it-IT"/>
        </w:rPr>
        <w:t xml:space="preserve"> </w:t>
      </w:r>
      <w:r w:rsidRPr="002378F3">
        <w:rPr>
          <w:lang w:val="it-IT"/>
        </w:rPr>
        <w:t>soddisfare i requisiti previsti dalla Classe L-31 ed è soggetto a specifica approvazione da parte del</w:t>
      </w:r>
      <w:r>
        <w:rPr>
          <w:lang w:val="it-IT"/>
        </w:rPr>
        <w:t xml:space="preserve"> </w:t>
      </w:r>
      <w:r w:rsidRPr="002378F3">
        <w:rPr>
          <w:lang w:val="it-IT"/>
        </w:rPr>
        <w:t xml:space="preserve">Consiglio di Corso di Laurea. </w:t>
      </w:r>
    </w:p>
    <w:p w14:paraId="7E28C0DD" w14:textId="77777777" w:rsidR="00D25730" w:rsidRPr="00DC22E1" w:rsidRDefault="00D25730" w:rsidP="00DC22E1">
      <w:pPr>
        <w:widowControl w:val="0"/>
        <w:spacing w:line="288" w:lineRule="auto"/>
        <w:jc w:val="both"/>
        <w:rPr>
          <w:ins w:id="284" w:author="Andrea Ceccarelli [2]" w:date="2025-11-27T18:59:00Z"/>
          <w:lang w:val="it-IT"/>
        </w:rPr>
      </w:pPr>
    </w:p>
    <w:p w14:paraId="46DEAB3F" w14:textId="0AC53C85" w:rsidR="002378F3" w:rsidDel="00DC22E1" w:rsidRDefault="00DC22E1" w:rsidP="00DC22E1">
      <w:pPr>
        <w:widowControl w:val="0"/>
        <w:spacing w:line="288" w:lineRule="auto"/>
        <w:ind w:left="720"/>
        <w:jc w:val="both"/>
        <w:rPr>
          <w:del w:id="285" w:author="Andrea Ceccarelli [2]" w:date="2025-11-27T18:59:00Z" w16du:dateUtc="2025-11-27T17:59:00Z"/>
        </w:rPr>
      </w:pPr>
      <w:ins w:id="286" w:author="Andrea Ceccarelli [2]" w:date="2025-11-27T18:59:00Z">
        <w:r w:rsidRPr="00DC22E1">
          <w:rPr>
            <w:lang w:val="it-IT"/>
          </w:rPr>
          <w:lastRenderedPageBreak/>
          <w:t>Le modalità e le scadenze per la presentazione dei piani di studio sono conformi</w:t>
        </w:r>
      </w:ins>
      <w:ins w:id="287" w:author="Andrea Ceccarelli [2]" w:date="2025-11-27T19:00:00Z" w16du:dateUtc="2025-11-27T18:00:00Z">
        <w:r w:rsidR="00981C2D">
          <w:rPr>
            <w:lang w:val="it-IT"/>
          </w:rPr>
          <w:t xml:space="preserve"> </w:t>
        </w:r>
      </w:ins>
      <w:ins w:id="288" w:author="Andrea Ceccarelli [2]" w:date="2025-11-28T11:54:00Z" w16du:dateUtc="2025-11-28T10:54:00Z">
        <w:r w:rsidR="002B5C99">
          <w:rPr>
            <w:lang w:val="it-IT"/>
          </w:rPr>
          <w:t>a</w:t>
        </w:r>
      </w:ins>
      <w:ins w:id="289" w:author="Andrea Ceccarelli [2]" w:date="2025-11-27T18:59:00Z">
        <w:r w:rsidRPr="00DC22E1">
          <w:rPr>
            <w:lang w:val="it-IT"/>
          </w:rPr>
          <w:t>l</w:t>
        </w:r>
      </w:ins>
      <w:ins w:id="290" w:author="Andrea Ceccarelli [2]" w:date="2025-11-27T19:00:00Z" w16du:dateUtc="2025-11-27T18:00:00Z">
        <w:r w:rsidR="00981C2D">
          <w:rPr>
            <w:lang w:val="it-IT"/>
          </w:rPr>
          <w:t xml:space="preserve"> </w:t>
        </w:r>
      </w:ins>
      <w:ins w:id="291" w:author="Andrea Ceccarelli [2]" w:date="2025-11-27T18:59:00Z">
        <w:r w:rsidRPr="00DC22E1">
          <w:rPr>
            <w:lang w:val="it-IT"/>
          </w:rPr>
          <w:t xml:space="preserve">Regolamento Didattico di Ateneo e sono pubblicizzate, anno per anno, </w:t>
        </w:r>
      </w:ins>
      <w:ins w:id="292" w:author="Andrea Ceccarelli [2]" w:date="2025-11-27T22:52:00Z" w16du:dateUtc="2025-11-27T21:52:00Z">
        <w:r w:rsidR="00DF07A5">
          <w:rPr>
            <w:lang w:val="it-IT"/>
          </w:rPr>
          <w:t>dalla scuola di Scienze Matematiche, Fisiche e Naturali.</w:t>
        </w:r>
      </w:ins>
      <w:del w:id="293" w:author="Andrea Ceccarelli [2]" w:date="2025-11-27T18:59:00Z" w16du:dateUtc="2025-11-27T17:59:00Z">
        <w:r w:rsidR="002378F3" w:rsidRPr="002378F3" w:rsidDel="00DC22E1">
          <w:rPr>
            <w:lang w:val="it-IT"/>
          </w:rPr>
          <w:delText>La presentazione dei piani di studio avviene di norma nel mese di novembre</w:delText>
        </w:r>
        <w:r w:rsidR="002378F3" w:rsidDel="00DC22E1">
          <w:rPr>
            <w:lang w:val="it-IT"/>
          </w:rPr>
          <w:delText xml:space="preserve"> </w:delText>
        </w:r>
        <w:r w:rsidR="002378F3" w:rsidRPr="002378F3" w:rsidDel="00DC22E1">
          <w:rPr>
            <w:lang w:val="it-IT"/>
          </w:rPr>
          <w:delText>di ogni anno.</w:delText>
        </w:r>
      </w:del>
    </w:p>
    <w:p w14:paraId="380BDFD7" w14:textId="77777777" w:rsidR="00267DC1" w:rsidRDefault="00267DC1" w:rsidP="00DC22E1">
      <w:pPr>
        <w:widowControl w:val="0"/>
        <w:spacing w:line="288" w:lineRule="auto"/>
        <w:jc w:val="both"/>
      </w:pPr>
    </w:p>
    <w:p w14:paraId="3A9708E2" w14:textId="77777777" w:rsidR="00267DC1" w:rsidRDefault="00267DC1" w:rsidP="000201CC">
      <w:pPr>
        <w:widowControl w:val="0"/>
        <w:spacing w:line="288" w:lineRule="auto"/>
        <w:jc w:val="both"/>
      </w:pPr>
    </w:p>
    <w:tbl>
      <w:tblPr>
        <w:tblStyle w:val="afd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6130107C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C8E68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12 Caratteristiche della prova finale per il conseguimento del titolo</w:t>
            </w:r>
          </w:p>
        </w:tc>
      </w:tr>
    </w:tbl>
    <w:p w14:paraId="0BF543AF" w14:textId="77777777" w:rsidR="00267DC1" w:rsidRDefault="00267DC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shd w:val="clear" w:color="auto" w:fill="F6B26B"/>
        </w:rPr>
      </w:pPr>
    </w:p>
    <w:p w14:paraId="5B3253DC" w14:textId="77777777" w:rsidR="00267DC1" w:rsidRPr="00D25730" w:rsidRDefault="00000000">
      <w:p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Indicare:</w:t>
      </w:r>
    </w:p>
    <w:p w14:paraId="34C7FD1C" w14:textId="77777777" w:rsidR="00267DC1" w:rsidRPr="00D25730" w:rsidRDefault="00000000">
      <w:pPr>
        <w:numPr>
          <w:ilvl w:val="0"/>
          <w:numId w:val="17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il numero di CFU assegnati per la preparazione della prova finale;</w:t>
      </w:r>
    </w:p>
    <w:p w14:paraId="7745DB02" w14:textId="77777777" w:rsidR="00267DC1" w:rsidRPr="00D25730" w:rsidRDefault="00000000">
      <w:pPr>
        <w:numPr>
          <w:ilvl w:val="0"/>
          <w:numId w:val="17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le caratteristiche della prova medesima ovvero:</w:t>
      </w:r>
    </w:p>
    <w:p w14:paraId="4DEFD2A3" w14:textId="77777777" w:rsidR="00267DC1" w:rsidRPr="00D25730" w:rsidRDefault="00000000">
      <w:pPr>
        <w:numPr>
          <w:ilvl w:val="1"/>
          <w:numId w:val="17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la struttura della prova finale;</w:t>
      </w:r>
    </w:p>
    <w:p w14:paraId="04709B40" w14:textId="77777777" w:rsidR="00267DC1" w:rsidRPr="00D25730" w:rsidRDefault="00000000">
      <w:pPr>
        <w:numPr>
          <w:ilvl w:val="1"/>
          <w:numId w:val="17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le finalità;</w:t>
      </w:r>
    </w:p>
    <w:p w14:paraId="6F00862B" w14:textId="77777777" w:rsidR="00267DC1" w:rsidRPr="00D25730" w:rsidRDefault="00000000">
      <w:pPr>
        <w:numPr>
          <w:ilvl w:val="1"/>
          <w:numId w:val="17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le modalità e le indicazioni operative per lo svolgimento;</w:t>
      </w:r>
    </w:p>
    <w:p w14:paraId="02280800" w14:textId="77777777" w:rsidR="00267DC1" w:rsidRPr="00D25730" w:rsidRDefault="00000000">
      <w:pPr>
        <w:numPr>
          <w:ilvl w:val="1"/>
          <w:numId w:val="17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 xml:space="preserve">tutti i dettagli relativi all’attività formativa personale richiesta allo studente;  </w:t>
      </w:r>
    </w:p>
    <w:p w14:paraId="54C79C86" w14:textId="77777777" w:rsidR="00267DC1" w:rsidRPr="00D25730" w:rsidRDefault="00000000">
      <w:pPr>
        <w:numPr>
          <w:ilvl w:val="0"/>
          <w:numId w:val="17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le regole per l’attribuzione del voto finale;</w:t>
      </w:r>
    </w:p>
    <w:p w14:paraId="08CCA730" w14:textId="77777777" w:rsidR="00267DC1" w:rsidRPr="00D25730" w:rsidRDefault="00000000">
      <w:pPr>
        <w:numPr>
          <w:ilvl w:val="0"/>
          <w:numId w:val="17"/>
        </w:numPr>
        <w:spacing w:line="288" w:lineRule="auto"/>
        <w:jc w:val="both"/>
        <w:rPr>
          <w:i/>
          <w:iCs/>
          <w:strike/>
          <w:sz w:val="20"/>
          <w:szCs w:val="20"/>
        </w:rPr>
      </w:pPr>
      <w:r w:rsidRPr="00D25730">
        <w:rPr>
          <w:i/>
          <w:iCs/>
          <w:strike/>
          <w:sz w:val="20"/>
          <w:szCs w:val="20"/>
        </w:rPr>
        <w:t>l’eventuale previsione della prova pratico-valutativa per le classi che la richiedono, con relativa descrizione;</w:t>
      </w:r>
    </w:p>
    <w:p w14:paraId="2E369323" w14:textId="77777777" w:rsidR="00267DC1" w:rsidRPr="00D25730" w:rsidRDefault="00000000">
      <w:pPr>
        <w:numPr>
          <w:ilvl w:val="0"/>
          <w:numId w:val="17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le informazioni relative alla commissione di valutazione;</w:t>
      </w:r>
    </w:p>
    <w:p w14:paraId="015C53E5" w14:textId="77777777" w:rsidR="00267DC1" w:rsidRPr="00D25730" w:rsidRDefault="00000000">
      <w:p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Assicurarsi che informazioni riportate siano coerenti con l’ordinamento e con i quadri A5.a e A5.b della SUA-</w:t>
      </w:r>
      <w:proofErr w:type="spellStart"/>
      <w:r w:rsidRPr="00D25730">
        <w:rPr>
          <w:i/>
          <w:iCs/>
          <w:sz w:val="20"/>
          <w:szCs w:val="20"/>
        </w:rPr>
        <w:t>CdS</w:t>
      </w:r>
      <w:proofErr w:type="spellEnd"/>
      <w:r w:rsidRPr="00D25730">
        <w:rPr>
          <w:i/>
          <w:iCs/>
          <w:sz w:val="20"/>
          <w:szCs w:val="20"/>
        </w:rPr>
        <w:t>.</w:t>
      </w:r>
    </w:p>
    <w:p w14:paraId="4E0B1F9A" w14:textId="77777777" w:rsidR="00267DC1" w:rsidRPr="003C2165" w:rsidRDefault="00267DC1">
      <w:pPr>
        <w:spacing w:line="288" w:lineRule="auto"/>
        <w:jc w:val="both"/>
        <w:rPr>
          <w:sz w:val="20"/>
          <w:szCs w:val="20"/>
        </w:rPr>
      </w:pPr>
    </w:p>
    <w:p w14:paraId="2484B4DA" w14:textId="77777777" w:rsidR="002378F3" w:rsidRPr="002378F3" w:rsidRDefault="002378F3" w:rsidP="002378F3">
      <w:pPr>
        <w:spacing w:line="288" w:lineRule="auto"/>
        <w:jc w:val="both"/>
        <w:rPr>
          <w:lang w:val="it-IT"/>
        </w:rPr>
      </w:pPr>
      <w:r w:rsidRPr="002378F3">
        <w:rPr>
          <w:lang w:val="it-IT"/>
        </w:rPr>
        <w:t>La prova finale consiste in un'attività personale dello studente che sarà discussa di fronte alla</w:t>
      </w:r>
    </w:p>
    <w:p w14:paraId="67BCB55C" w14:textId="7363B4CF" w:rsidR="007A08DC" w:rsidRDefault="002378F3" w:rsidP="002378F3">
      <w:pPr>
        <w:spacing w:line="288" w:lineRule="auto"/>
        <w:jc w:val="both"/>
        <w:rPr>
          <w:ins w:id="294" w:author="Andrea Ceccarelli" w:date="2025-11-26T23:26:00Z" w16du:dateUtc="2025-11-26T22:26:00Z"/>
          <w:lang w:val="it-IT"/>
        </w:rPr>
      </w:pPr>
      <w:r w:rsidRPr="002378F3">
        <w:rPr>
          <w:lang w:val="it-IT"/>
        </w:rPr>
        <w:t>commissione finale e può essere accompagnata da un elaborato scritto</w:t>
      </w:r>
      <w:del w:id="295" w:author="Andrea Ceccarelli [2]" w:date="2025-11-27T19:02:00Z" w16du:dateUtc="2025-11-27T18:02:00Z">
        <w:r w:rsidRPr="002378F3" w:rsidDel="00981C2D">
          <w:rPr>
            <w:lang w:val="it-IT"/>
          </w:rPr>
          <w:delText>/grafico/scritto-grafico</w:delText>
        </w:r>
      </w:del>
      <w:r w:rsidRPr="002378F3">
        <w:rPr>
          <w:lang w:val="it-IT"/>
        </w:rPr>
        <w:t>,</w:t>
      </w:r>
      <w:ins w:id="296" w:author="Andrea Ceccarelli [2]" w:date="2025-11-27T19:02:00Z" w16du:dateUtc="2025-11-27T18:02:00Z">
        <w:r w:rsidR="00981C2D">
          <w:rPr>
            <w:lang w:val="it-IT"/>
          </w:rPr>
          <w:t xml:space="preserve"> </w:t>
        </w:r>
      </w:ins>
      <w:r w:rsidRPr="002378F3">
        <w:rPr>
          <w:lang w:val="it-IT"/>
        </w:rPr>
        <w:t>predisposto dallo studente. Più specificatamente, la prova finale può consistere in una delle seguenti</w:t>
      </w:r>
      <w:r>
        <w:rPr>
          <w:lang w:val="it-IT"/>
        </w:rPr>
        <w:t xml:space="preserve"> </w:t>
      </w:r>
      <w:r w:rsidRPr="002378F3">
        <w:rPr>
          <w:lang w:val="it-IT"/>
        </w:rPr>
        <w:t xml:space="preserve">alternative: </w:t>
      </w:r>
    </w:p>
    <w:p w14:paraId="1EDAD957" w14:textId="77777777" w:rsidR="007A08DC" w:rsidRDefault="002378F3" w:rsidP="002378F3">
      <w:pPr>
        <w:spacing w:line="288" w:lineRule="auto"/>
        <w:jc w:val="both"/>
        <w:rPr>
          <w:ins w:id="297" w:author="Andrea Ceccarelli" w:date="2025-11-26T23:26:00Z" w16du:dateUtc="2025-11-26T22:26:00Z"/>
          <w:lang w:val="it-IT"/>
        </w:rPr>
      </w:pPr>
      <w:r w:rsidRPr="002378F3">
        <w:rPr>
          <w:lang w:val="it-IT"/>
        </w:rPr>
        <w:t xml:space="preserve">- approfondimento e presentazione di un argomento informatico o affine </w:t>
      </w:r>
    </w:p>
    <w:p w14:paraId="6BC6E5FF" w14:textId="0B08568E" w:rsidR="007A08DC" w:rsidDel="002B5C99" w:rsidRDefault="002378F3">
      <w:pPr>
        <w:spacing w:line="288" w:lineRule="auto"/>
        <w:jc w:val="both"/>
        <w:rPr>
          <w:ins w:id="298" w:author="Andrea Ceccarelli" w:date="2025-11-26T23:26:00Z" w16du:dateUtc="2025-11-26T22:26:00Z"/>
          <w:del w:id="299" w:author="Andrea Ceccarelli [2]" w:date="2025-11-28T11:55:00Z" w16du:dateUtc="2025-11-28T10:55:00Z"/>
          <w:lang w:val="it-IT"/>
        </w:rPr>
      </w:pPr>
      <w:r w:rsidRPr="002378F3">
        <w:rPr>
          <w:lang w:val="it-IT"/>
        </w:rPr>
        <w:t>- descrizione di un</w:t>
      </w:r>
      <w:r>
        <w:rPr>
          <w:lang w:val="it-IT"/>
        </w:rPr>
        <w:t xml:space="preserve"> </w:t>
      </w:r>
      <w:r w:rsidRPr="002378F3">
        <w:rPr>
          <w:lang w:val="it-IT"/>
        </w:rPr>
        <w:t xml:space="preserve">tirocinio formativo svolto sotto la supervisione di un docente </w:t>
      </w:r>
      <w:ins w:id="300" w:author="Andrea Ceccarelli [2]" w:date="2025-11-28T11:54:00Z" w16du:dateUtc="2025-11-28T10:54:00Z">
        <w:r w:rsidR="002B5C99">
          <w:rPr>
            <w:lang w:val="it-IT"/>
          </w:rPr>
          <w:t>o presso un’azi</w:t>
        </w:r>
      </w:ins>
      <w:ins w:id="301" w:author="Andrea Ceccarelli [2]" w:date="2025-11-28T11:55:00Z" w16du:dateUtc="2025-11-28T10:55:00Z">
        <w:r w:rsidR="002B5C99">
          <w:rPr>
            <w:lang w:val="it-IT"/>
          </w:rPr>
          <w:t>enda</w:t>
        </w:r>
      </w:ins>
    </w:p>
    <w:p w14:paraId="1972413B" w14:textId="49F34FAF" w:rsidR="002378F3" w:rsidRDefault="002378F3" w:rsidP="002B5C99">
      <w:pPr>
        <w:spacing w:line="288" w:lineRule="auto"/>
        <w:jc w:val="both"/>
        <w:rPr>
          <w:lang w:val="it-IT"/>
        </w:rPr>
      </w:pPr>
      <w:del w:id="302" w:author="Andrea Ceccarelli [2]" w:date="2025-11-28T11:55:00Z" w16du:dateUtc="2025-11-28T10:55:00Z">
        <w:r w:rsidRPr="002378F3" w:rsidDel="002B5C99">
          <w:rPr>
            <w:lang w:val="it-IT"/>
          </w:rPr>
          <w:delText>- descrizione di un'attività di stage effettuata</w:delText>
        </w:r>
        <w:r w:rsidDel="002B5C99">
          <w:rPr>
            <w:lang w:val="it-IT"/>
          </w:rPr>
          <w:delText xml:space="preserve"> </w:delText>
        </w:r>
        <w:r w:rsidRPr="002378F3" w:rsidDel="002B5C99">
          <w:rPr>
            <w:lang w:val="it-IT"/>
          </w:rPr>
          <w:delText>presso un'azienda.</w:delText>
        </w:r>
      </w:del>
    </w:p>
    <w:p w14:paraId="78E03F6D" w14:textId="77777777" w:rsidR="002378F3" w:rsidRPr="002378F3" w:rsidRDefault="002378F3" w:rsidP="002378F3">
      <w:pPr>
        <w:spacing w:line="288" w:lineRule="auto"/>
        <w:jc w:val="both"/>
        <w:rPr>
          <w:lang w:val="it-IT"/>
        </w:rPr>
      </w:pPr>
    </w:p>
    <w:p w14:paraId="07547740" w14:textId="43C727AB" w:rsidR="002378F3" w:rsidRDefault="002378F3" w:rsidP="002378F3">
      <w:pPr>
        <w:spacing w:line="288" w:lineRule="auto"/>
        <w:jc w:val="both"/>
        <w:rPr>
          <w:lang w:val="it-IT"/>
        </w:rPr>
      </w:pPr>
      <w:r w:rsidRPr="002378F3">
        <w:rPr>
          <w:lang w:val="it-IT"/>
        </w:rPr>
        <w:t>L’ammissione alla prova finale è subordinata al conseguimento di tutti i crediti previsti dalle attività</w:t>
      </w:r>
      <w:r>
        <w:rPr>
          <w:lang w:val="it-IT"/>
        </w:rPr>
        <w:t xml:space="preserve"> </w:t>
      </w:r>
      <w:r w:rsidRPr="002378F3">
        <w:rPr>
          <w:lang w:val="it-IT"/>
        </w:rPr>
        <w:t>formative inserite nel piano di studi.</w:t>
      </w:r>
    </w:p>
    <w:p w14:paraId="0891C8CA" w14:textId="77777777" w:rsidR="002378F3" w:rsidRPr="002378F3" w:rsidRDefault="002378F3" w:rsidP="002378F3">
      <w:pPr>
        <w:spacing w:line="288" w:lineRule="auto"/>
        <w:jc w:val="both"/>
        <w:rPr>
          <w:lang w:val="it-IT"/>
        </w:rPr>
      </w:pPr>
    </w:p>
    <w:p w14:paraId="1EA7BAF4" w14:textId="37D1D7D8" w:rsidR="002378F3" w:rsidRDefault="002378F3" w:rsidP="002378F3">
      <w:pPr>
        <w:spacing w:line="288" w:lineRule="auto"/>
        <w:jc w:val="both"/>
        <w:rPr>
          <w:lang w:val="it-IT"/>
        </w:rPr>
      </w:pPr>
      <w:r w:rsidRPr="002378F3">
        <w:rPr>
          <w:lang w:val="it-IT"/>
        </w:rPr>
        <w:t>La valutazione della prova finale è effettuata da una apposita Commissione di Laurea. Il punteggio della</w:t>
      </w:r>
      <w:r>
        <w:rPr>
          <w:lang w:val="it-IT"/>
        </w:rPr>
        <w:t xml:space="preserve"> </w:t>
      </w:r>
      <w:r w:rsidRPr="002378F3">
        <w:rPr>
          <w:lang w:val="it-IT"/>
        </w:rPr>
        <w:t>prova finale è attribuito in centodecimi, sulla base di un corrispondente Regolamento</w:t>
      </w:r>
      <w:ins w:id="303" w:author="Andrea Ceccarelli [2]" w:date="2025-11-27T19:03:00Z" w16du:dateUtc="2025-11-27T18:03:00Z">
        <w:r w:rsidR="00981C2D">
          <w:rPr>
            <w:lang w:val="it-IT"/>
          </w:rPr>
          <w:t xml:space="preserve"> definito dal Consiglio di Corso di Laurea</w:t>
        </w:r>
      </w:ins>
      <w:r w:rsidRPr="002378F3">
        <w:rPr>
          <w:lang w:val="it-IT"/>
        </w:rPr>
        <w:t>. Il punteggio minimo</w:t>
      </w:r>
      <w:r>
        <w:rPr>
          <w:lang w:val="it-IT"/>
        </w:rPr>
        <w:t xml:space="preserve"> </w:t>
      </w:r>
      <w:r w:rsidRPr="002378F3">
        <w:rPr>
          <w:lang w:val="it-IT"/>
        </w:rPr>
        <w:t>per il superamento della prova finale è 66/110.</w:t>
      </w:r>
    </w:p>
    <w:p w14:paraId="6EDD92C1" w14:textId="77777777" w:rsidR="002378F3" w:rsidRPr="002378F3" w:rsidRDefault="002378F3" w:rsidP="002378F3">
      <w:pPr>
        <w:spacing w:line="288" w:lineRule="auto"/>
        <w:jc w:val="both"/>
        <w:rPr>
          <w:lang w:val="it-IT"/>
        </w:rPr>
      </w:pPr>
    </w:p>
    <w:p w14:paraId="7C5EFD09" w14:textId="69F6489E" w:rsidR="002378F3" w:rsidRPr="002378F3" w:rsidRDefault="002378F3" w:rsidP="002378F3">
      <w:pPr>
        <w:spacing w:line="288" w:lineRule="auto"/>
        <w:jc w:val="both"/>
        <w:rPr>
          <w:lang w:val="it-IT"/>
        </w:rPr>
      </w:pPr>
      <w:r w:rsidRPr="002378F3">
        <w:rPr>
          <w:lang w:val="it-IT"/>
        </w:rPr>
        <w:t>Gli studenti che supereranno la prova finale entro i tre anni accademici del corso di studi,</w:t>
      </w:r>
      <w:r>
        <w:rPr>
          <w:lang w:val="it-IT"/>
        </w:rPr>
        <w:t xml:space="preserve"> </w:t>
      </w:r>
      <w:r w:rsidRPr="002378F3">
        <w:rPr>
          <w:lang w:val="it-IT"/>
        </w:rPr>
        <w:t>beneficeranno</w:t>
      </w:r>
      <w:r>
        <w:rPr>
          <w:lang w:val="it-IT"/>
        </w:rPr>
        <w:t xml:space="preserve"> </w:t>
      </w:r>
      <w:r w:rsidRPr="002378F3">
        <w:rPr>
          <w:lang w:val="it-IT"/>
        </w:rPr>
        <w:t>di un bonus sul voto di ammissione di:</w:t>
      </w:r>
    </w:p>
    <w:p w14:paraId="631E3C8D" w14:textId="77777777" w:rsidR="002378F3" w:rsidRPr="002378F3" w:rsidRDefault="002378F3" w:rsidP="002378F3">
      <w:pPr>
        <w:spacing w:line="288" w:lineRule="auto"/>
        <w:jc w:val="both"/>
        <w:rPr>
          <w:lang w:val="it-IT"/>
        </w:rPr>
      </w:pPr>
      <w:r w:rsidRPr="002378F3">
        <w:rPr>
          <w:lang w:val="it-IT"/>
        </w:rPr>
        <w:t>6 punti, se si laureano entro luglio;</w:t>
      </w:r>
    </w:p>
    <w:p w14:paraId="1A05D7D9" w14:textId="77777777" w:rsidR="002378F3" w:rsidRPr="002378F3" w:rsidRDefault="002378F3" w:rsidP="002378F3">
      <w:pPr>
        <w:spacing w:line="288" w:lineRule="auto"/>
        <w:jc w:val="both"/>
        <w:rPr>
          <w:lang w:val="it-IT"/>
        </w:rPr>
      </w:pPr>
      <w:r w:rsidRPr="002378F3">
        <w:rPr>
          <w:lang w:val="it-IT"/>
        </w:rPr>
        <w:t>4 punti, se si laureano entro dicembre;</w:t>
      </w:r>
    </w:p>
    <w:p w14:paraId="709F6261" w14:textId="6D366583" w:rsidR="002378F3" w:rsidRDefault="002378F3" w:rsidP="002378F3">
      <w:pPr>
        <w:spacing w:line="288" w:lineRule="auto"/>
        <w:jc w:val="both"/>
        <w:rPr>
          <w:ins w:id="304" w:author="Andrea Ceccarelli" w:date="2025-11-26T23:26:00Z" w16du:dateUtc="2025-11-26T22:26:00Z"/>
          <w:lang w:val="it-IT"/>
        </w:rPr>
      </w:pPr>
      <w:r w:rsidRPr="002378F3">
        <w:rPr>
          <w:lang w:val="it-IT"/>
        </w:rPr>
        <w:t>2 punti, se si laureano entro aprile.</w:t>
      </w:r>
    </w:p>
    <w:p w14:paraId="4AC94167" w14:textId="77777777" w:rsidR="007A08DC" w:rsidRDefault="007A08DC" w:rsidP="002378F3">
      <w:pPr>
        <w:spacing w:line="288" w:lineRule="auto"/>
        <w:jc w:val="both"/>
        <w:rPr>
          <w:ins w:id="305" w:author="Andrea Ceccarelli" w:date="2025-11-26T23:26:00Z" w16du:dateUtc="2025-11-26T22:26:00Z"/>
          <w:lang w:val="it-IT"/>
        </w:rPr>
      </w:pPr>
    </w:p>
    <w:p w14:paraId="6DBD061E" w14:textId="13AD3674" w:rsidR="007A08DC" w:rsidRDefault="007A08DC" w:rsidP="002378F3">
      <w:pPr>
        <w:spacing w:line="288" w:lineRule="auto"/>
        <w:jc w:val="both"/>
      </w:pPr>
      <w:ins w:id="306" w:author="Andrea Ceccarelli" w:date="2025-11-26T23:26:00Z" w16du:dateUtc="2025-11-26T22:26:00Z">
        <w:r>
          <w:rPr>
            <w:lang w:val="it-IT"/>
          </w:rPr>
          <w:t>Al superamento della prova finale sono assegnati 3 CFU.</w:t>
        </w:r>
      </w:ins>
    </w:p>
    <w:p w14:paraId="072D0983" w14:textId="77777777" w:rsidR="00267DC1" w:rsidRDefault="00267DC1">
      <w:pPr>
        <w:spacing w:line="288" w:lineRule="auto"/>
        <w:jc w:val="both"/>
      </w:pPr>
    </w:p>
    <w:tbl>
      <w:tblPr>
        <w:tblStyle w:val="afe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5B4AD166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2992A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13 Procedure e criteri per eventuali trasferimenti e per il riconoscimento dei crediti formativi acquisiti in altri corsi di studio e di crediti acquisiti dallo studente per competenze ed abilità professionali adeguatamente certificate e/o di conoscenze ed abilità maturate in attività formative di livello post secondario</w:t>
            </w:r>
          </w:p>
        </w:tc>
      </w:tr>
    </w:tbl>
    <w:p w14:paraId="60501A88" w14:textId="77777777" w:rsidR="00267DC1" w:rsidRDefault="00267DC1">
      <w:pPr>
        <w:spacing w:line="288" w:lineRule="auto"/>
        <w:jc w:val="both"/>
      </w:pPr>
    </w:p>
    <w:p w14:paraId="7C16C37F" w14:textId="77777777" w:rsidR="00267DC1" w:rsidRPr="00D25730" w:rsidRDefault="00000000">
      <w:p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Indicare:</w:t>
      </w:r>
    </w:p>
    <w:p w14:paraId="1056D527" w14:textId="77777777" w:rsidR="00267DC1" w:rsidRPr="00D25730" w:rsidRDefault="00000000">
      <w:pPr>
        <w:numPr>
          <w:ilvl w:val="0"/>
          <w:numId w:val="5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le modalità e criteri specifici per il trasferimento da corsi di studio di altro ateneo, per il passaggio da altro corso di studio dell’Ateneo, per l‘iscrizione con abbreviazione di corso e per il riconoscimento dei crediti acquisiti, anche con la previsione eventuali colloqui per la verifica delle conoscenze effettivamente possedute, con particolare attenzione ai cds interclasse;</w:t>
      </w:r>
    </w:p>
    <w:p w14:paraId="6E3BEFF0" w14:textId="77777777" w:rsidR="00267DC1" w:rsidRPr="00D25730" w:rsidRDefault="00000000">
      <w:pPr>
        <w:numPr>
          <w:ilvl w:val="0"/>
          <w:numId w:val="5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>gli ulteriori criteri e modalità inerenti i trasferimenti e i passaggi, nel caso della previsione di prove di ammissione e/o di corsi di studio a numero programmato;</w:t>
      </w:r>
    </w:p>
    <w:p w14:paraId="0C70C1ED" w14:textId="77777777" w:rsidR="00267DC1" w:rsidRPr="00D25730" w:rsidRDefault="00000000">
      <w:pPr>
        <w:numPr>
          <w:ilvl w:val="0"/>
          <w:numId w:val="5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 xml:space="preserve">che il </w:t>
      </w:r>
      <w:proofErr w:type="spellStart"/>
      <w:r w:rsidRPr="00D25730">
        <w:rPr>
          <w:i/>
          <w:iCs/>
          <w:sz w:val="20"/>
          <w:szCs w:val="20"/>
        </w:rPr>
        <w:t>CdS</w:t>
      </w:r>
      <w:proofErr w:type="spellEnd"/>
      <w:r w:rsidRPr="00D25730">
        <w:rPr>
          <w:i/>
          <w:iCs/>
          <w:sz w:val="20"/>
          <w:szCs w:val="20"/>
        </w:rPr>
        <w:t xml:space="preserve"> garantisce il riconoscimento del maggior numero possibile dei CFU già maturati dallo studente, nonché almeno il 50% dei CFU relativi al medesimo settore scientifico-disciplinare acquisiti dagli studenti che si trasferiscono all’interno della stessa classe di laurea e di laurea magistrale;</w:t>
      </w:r>
    </w:p>
    <w:p w14:paraId="5CCC5EC3" w14:textId="77777777" w:rsidR="00267DC1" w:rsidRPr="00D25730" w:rsidRDefault="00000000">
      <w:pPr>
        <w:numPr>
          <w:ilvl w:val="0"/>
          <w:numId w:val="5"/>
        </w:numPr>
        <w:spacing w:line="288" w:lineRule="auto"/>
        <w:jc w:val="both"/>
        <w:rPr>
          <w:i/>
          <w:iCs/>
          <w:sz w:val="20"/>
          <w:szCs w:val="20"/>
        </w:rPr>
      </w:pPr>
      <w:r w:rsidRPr="00D25730">
        <w:rPr>
          <w:i/>
          <w:iCs/>
          <w:sz w:val="20"/>
          <w:szCs w:val="20"/>
        </w:rPr>
        <w:t xml:space="preserve">i criteri predeterminati per il riconoscimento di conoscenze e abilità professionali certificate, nonché altre conoscenze e abilità maturate in attività formative di livello post secondario alla cui progettazione e realizzazione l'università abbia concorso, e il relativo numero di CFU riconoscibili, facendo attenzione a riportare esattamente il valore fissato all’interno dell’ordinamento didattico del </w:t>
      </w:r>
      <w:proofErr w:type="spellStart"/>
      <w:r w:rsidRPr="00D25730">
        <w:rPr>
          <w:i/>
          <w:iCs/>
          <w:sz w:val="20"/>
          <w:szCs w:val="20"/>
        </w:rPr>
        <w:t>CdS</w:t>
      </w:r>
      <w:proofErr w:type="spellEnd"/>
      <w:r w:rsidRPr="00D25730">
        <w:rPr>
          <w:i/>
          <w:iCs/>
          <w:sz w:val="20"/>
          <w:szCs w:val="20"/>
        </w:rPr>
        <w:t>, visualizzabile anche nella SUA-</w:t>
      </w:r>
      <w:proofErr w:type="spellStart"/>
      <w:r w:rsidRPr="00D25730">
        <w:rPr>
          <w:i/>
          <w:iCs/>
          <w:sz w:val="20"/>
          <w:szCs w:val="20"/>
        </w:rPr>
        <w:t>CdS</w:t>
      </w:r>
      <w:proofErr w:type="spellEnd"/>
      <w:r w:rsidRPr="00D25730">
        <w:rPr>
          <w:i/>
          <w:iCs/>
          <w:sz w:val="20"/>
          <w:szCs w:val="20"/>
        </w:rPr>
        <w:t>.</w:t>
      </w:r>
    </w:p>
    <w:p w14:paraId="275C4B7D" w14:textId="77777777" w:rsidR="00267DC1" w:rsidRDefault="00267DC1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p w14:paraId="3BD5EFBA" w14:textId="251301A4" w:rsidR="006C3692" w:rsidRDefault="002378F3" w:rsidP="00D25730">
      <w:pPr>
        <w:spacing w:line="288" w:lineRule="auto"/>
        <w:jc w:val="both"/>
        <w:rPr>
          <w:ins w:id="307" w:author="Andrea Ceccarelli [2]" w:date="2025-11-28T12:07:00Z" w16du:dateUtc="2025-11-28T11:07:00Z"/>
          <w:lang w:val="it-IT"/>
        </w:rPr>
      </w:pPr>
      <w:r w:rsidRPr="00D25730">
        <w:rPr>
          <w:lang w:val="it-IT"/>
        </w:rPr>
        <w:t xml:space="preserve">Le attività </w:t>
      </w:r>
      <w:del w:id="308" w:author="Andrea Ceccarelli [2]" w:date="2025-11-27T19:04:00Z" w16du:dateUtc="2025-11-27T18:04:00Z">
        <w:r w:rsidRPr="00D25730" w:rsidDel="004F03C4">
          <w:rPr>
            <w:lang w:val="it-IT"/>
          </w:rPr>
          <w:delText xml:space="preserve">didattiche </w:delText>
        </w:r>
      </w:del>
      <w:ins w:id="309" w:author="Andrea Ceccarelli [2]" w:date="2025-11-27T19:04:00Z" w16du:dateUtc="2025-11-27T18:04:00Z">
        <w:r w:rsidR="004F03C4" w:rsidRPr="00D25730">
          <w:rPr>
            <w:lang w:val="it-IT"/>
          </w:rPr>
          <w:t xml:space="preserve">formative </w:t>
        </w:r>
      </w:ins>
      <w:r w:rsidRPr="00D25730">
        <w:rPr>
          <w:lang w:val="it-IT"/>
        </w:rPr>
        <w:t>debitamente documentate e svolte nell’ambito di altri corsi di studio</w:t>
      </w:r>
      <w:del w:id="310" w:author="Andrea Ceccarelli [2]" w:date="2025-11-28T12:10:00Z" w16du:dateUtc="2025-11-28T11:10:00Z">
        <w:r w:rsidRPr="00D25730" w:rsidDel="006C3692">
          <w:rPr>
            <w:lang w:val="it-IT"/>
          </w:rPr>
          <w:delText xml:space="preserve">, </w:delText>
        </w:r>
      </w:del>
      <w:ins w:id="311" w:author="Andrea Ceccarelli [2]" w:date="2025-11-28T12:10:00Z" w16du:dateUtc="2025-11-28T11:10:00Z">
        <w:r w:rsidR="006C3692">
          <w:rPr>
            <w:lang w:val="it-IT"/>
          </w:rPr>
          <w:t xml:space="preserve"> </w:t>
        </w:r>
      </w:ins>
      <w:r w:rsidRPr="00D25730">
        <w:rPr>
          <w:lang w:val="it-IT"/>
        </w:rPr>
        <w:t>sia dell’Università di Firenze che di altri atenei,</w:t>
      </w:r>
      <w:ins w:id="312" w:author="Andrea Ceccarelli [2]" w:date="2025-11-28T12:10:00Z" w16du:dateUtc="2025-11-28T11:10:00Z">
        <w:r w:rsidR="006C3692">
          <w:rPr>
            <w:lang w:val="it-IT"/>
          </w:rPr>
          <w:t xml:space="preserve"> così come</w:t>
        </w:r>
      </w:ins>
      <w:r w:rsidRPr="00D25730">
        <w:rPr>
          <w:lang w:val="it-IT"/>
        </w:rPr>
        <w:t xml:space="preserve"> </w:t>
      </w:r>
      <w:ins w:id="313" w:author="Andrea Ceccarelli [2]" w:date="2025-11-28T12:09:00Z" w16du:dateUtc="2025-11-28T11:09:00Z">
        <w:r w:rsidR="006C3692" w:rsidRPr="006C3692">
          <w:rPr>
            <w:lang w:val="it-IT"/>
          </w:rPr>
          <w:t>il riconoscimento di conoscenze e abilità professionali certificat</w:t>
        </w:r>
      </w:ins>
      <w:ins w:id="314" w:author="Andrea Ceccarelli [2]" w:date="2025-11-28T12:10:00Z" w16du:dateUtc="2025-11-28T11:10:00Z">
        <w:r w:rsidR="006C3692">
          <w:rPr>
            <w:lang w:val="it-IT"/>
          </w:rPr>
          <w:t>e</w:t>
        </w:r>
      </w:ins>
      <w:ins w:id="315" w:author="Andrea Ceccarelli [2]" w:date="2025-11-28T12:09:00Z" w16du:dateUtc="2025-11-28T11:09:00Z">
        <w:r w:rsidR="006C3692">
          <w:rPr>
            <w:lang w:val="it-IT"/>
          </w:rPr>
          <w:t xml:space="preserve">, </w:t>
        </w:r>
      </w:ins>
      <w:r w:rsidRPr="00D25730">
        <w:rPr>
          <w:lang w:val="it-IT"/>
        </w:rPr>
        <w:t>potranno essere riconosciute</w:t>
      </w:r>
      <w:ins w:id="316" w:author="Andrea Ceccarelli [2]" w:date="2025-11-27T19:04:00Z" w16du:dateUtc="2025-11-27T18:04:00Z">
        <w:r w:rsidR="004F03C4" w:rsidRPr="00D25730">
          <w:rPr>
            <w:lang w:val="it-IT"/>
          </w:rPr>
          <w:t xml:space="preserve"> </w:t>
        </w:r>
      </w:ins>
      <w:ins w:id="317" w:author="Andrea Ceccarelli [2]" w:date="2025-11-27T19:04:00Z">
        <w:r w:rsidR="004F03C4" w:rsidRPr="00D25730">
          <w:rPr>
            <w:lang w:val="it-IT"/>
          </w:rPr>
          <w:t>a seguito di una specifica</w:t>
        </w:r>
      </w:ins>
      <w:ins w:id="318" w:author="Andrea Ceccarelli [2]" w:date="2025-11-27T19:04:00Z" w16du:dateUtc="2025-11-27T18:04:00Z">
        <w:r w:rsidR="004F03C4" w:rsidRPr="00D25730">
          <w:rPr>
            <w:lang w:val="it-IT"/>
          </w:rPr>
          <w:t xml:space="preserve"> </w:t>
        </w:r>
      </w:ins>
      <w:ins w:id="319" w:author="Andrea Ceccarelli [2]" w:date="2025-11-27T19:04:00Z">
        <w:r w:rsidR="004F03C4" w:rsidRPr="00D25730">
          <w:rPr>
            <w:lang w:val="it-IT"/>
          </w:rPr>
          <w:t>valutazione</w:t>
        </w:r>
      </w:ins>
      <w:ins w:id="320" w:author="Andrea Ceccarelli [2]" w:date="2025-11-27T19:04:00Z" w16du:dateUtc="2025-11-27T18:04:00Z">
        <w:r w:rsidR="004F03C4" w:rsidRPr="00D25730">
          <w:rPr>
            <w:lang w:val="it-IT"/>
          </w:rPr>
          <w:t xml:space="preserve"> </w:t>
        </w:r>
      </w:ins>
      <w:ins w:id="321" w:author="Andrea Ceccarelli [2]" w:date="2025-11-27T19:04:00Z">
        <w:r w:rsidR="004F03C4" w:rsidRPr="00D25730">
          <w:rPr>
            <w:lang w:val="it-IT"/>
          </w:rPr>
          <w:t>effettuata da</w:t>
        </w:r>
      </w:ins>
      <w:ins w:id="322" w:author="Andrea Ceccarelli [2]" w:date="2025-11-28T11:55:00Z" w16du:dateUtc="2025-11-28T10:55:00Z">
        <w:r w:rsidR="002B5C99">
          <w:rPr>
            <w:lang w:val="it-IT"/>
          </w:rPr>
          <w:t xml:space="preserve">lla </w:t>
        </w:r>
      </w:ins>
      <w:ins w:id="323" w:author="Andrea Ceccarelli [2]" w:date="2025-11-27T19:04:00Z">
        <w:r w:rsidR="004F03C4" w:rsidRPr="00D25730">
          <w:rPr>
            <w:lang w:val="it-IT"/>
          </w:rPr>
          <w:t xml:space="preserve">Commissione Pratiche Studenti del </w:t>
        </w:r>
      </w:ins>
      <w:ins w:id="324" w:author="Andrea Ceccarelli [2]" w:date="2025-11-28T11:55:00Z" w16du:dateUtc="2025-11-28T10:55:00Z">
        <w:r w:rsidR="002B5C99">
          <w:rPr>
            <w:lang w:val="it-IT"/>
          </w:rPr>
          <w:t>Corso di Laurea</w:t>
        </w:r>
      </w:ins>
      <w:ins w:id="325" w:author="Andrea Ceccarelli [2]" w:date="2025-11-27T19:04:00Z">
        <w:r w:rsidR="004F03C4" w:rsidRPr="00D25730">
          <w:rPr>
            <w:lang w:val="it-IT"/>
          </w:rPr>
          <w:t>.</w:t>
        </w:r>
      </w:ins>
      <w:del w:id="326" w:author="Andrea Ceccarelli [2]" w:date="2025-11-27T19:04:00Z" w16du:dateUtc="2025-11-27T18:04:00Z">
        <w:r w:rsidRPr="00D25730" w:rsidDel="004F03C4">
          <w:rPr>
            <w:lang w:val="it-IT"/>
          </w:rPr>
          <w:delText xml:space="preserve"> sulla base di criteri stabiliti da un apposito Regolamento. </w:delText>
        </w:r>
      </w:del>
      <w:ins w:id="327" w:author="Andrea Ceccarelli [2]" w:date="2025-11-28T11:58:00Z" w16du:dateUtc="2025-11-28T10:58:00Z">
        <w:r w:rsidR="002B5C99">
          <w:rPr>
            <w:lang w:val="it-IT"/>
          </w:rPr>
          <w:t xml:space="preserve"> </w:t>
        </w:r>
      </w:ins>
    </w:p>
    <w:p w14:paraId="2D7991EA" w14:textId="77777777" w:rsidR="006C3692" w:rsidRDefault="006C3692" w:rsidP="00D25730">
      <w:pPr>
        <w:spacing w:line="288" w:lineRule="auto"/>
        <w:jc w:val="both"/>
        <w:rPr>
          <w:ins w:id="328" w:author="Andrea Ceccarelli [2]" w:date="2025-11-28T12:07:00Z" w16du:dateUtc="2025-11-28T11:07:00Z"/>
          <w:lang w:val="it-IT"/>
        </w:rPr>
      </w:pPr>
    </w:p>
    <w:p w14:paraId="65C4ED78" w14:textId="4B7BD701" w:rsidR="002B5C99" w:rsidRPr="006C3692" w:rsidRDefault="006C3692" w:rsidP="00D25730">
      <w:pPr>
        <w:spacing w:line="288" w:lineRule="auto"/>
        <w:jc w:val="both"/>
        <w:rPr>
          <w:ins w:id="329" w:author="Andrea Ceccarelli [2]" w:date="2025-11-28T11:57:00Z" w16du:dateUtc="2025-11-28T10:57:00Z"/>
          <w:lang w:val="it-IT"/>
        </w:rPr>
      </w:pPr>
      <w:ins w:id="330" w:author="Andrea Ceccarelli [2]" w:date="2025-11-28T12:11:00Z" w16du:dateUtc="2025-11-28T11:11:00Z">
        <w:r>
          <w:rPr>
            <w:lang w:val="it-IT"/>
          </w:rPr>
          <w:t>I</w:t>
        </w:r>
        <w:r w:rsidRPr="00AB3A39">
          <w:rPr>
            <w:lang w:val="it-IT"/>
          </w:rPr>
          <w:t>l riconoscimento di conoscenze e abilità professionali certificat</w:t>
        </w:r>
        <w:r>
          <w:rPr>
            <w:lang w:val="it-IT"/>
          </w:rPr>
          <w:t>e può avvenire nel limite massimo di 12 CFU.</w:t>
        </w:r>
      </w:ins>
    </w:p>
    <w:p w14:paraId="21BB84CD" w14:textId="77777777" w:rsidR="002B5C99" w:rsidRPr="006C3692" w:rsidRDefault="002B5C99" w:rsidP="00D25730">
      <w:pPr>
        <w:spacing w:line="288" w:lineRule="auto"/>
        <w:jc w:val="both"/>
        <w:rPr>
          <w:ins w:id="331" w:author="Andrea Ceccarelli [2]" w:date="2025-11-28T11:57:00Z" w16du:dateUtc="2025-11-28T10:57:00Z"/>
          <w:sz w:val="20"/>
          <w:szCs w:val="20"/>
          <w:lang w:val="it-IT"/>
        </w:rPr>
      </w:pPr>
    </w:p>
    <w:p w14:paraId="69CEAB94" w14:textId="24E5C1F6" w:rsidR="002B5C99" w:rsidRPr="00D25730" w:rsidRDefault="002B5C99" w:rsidP="006C3692">
      <w:pPr>
        <w:spacing w:line="288" w:lineRule="auto"/>
        <w:jc w:val="both"/>
        <w:rPr>
          <w:ins w:id="332" w:author="Andrea Ceccarelli [2]" w:date="2025-11-28T11:57:00Z" w16du:dateUtc="2025-11-28T10:57:00Z"/>
          <w:i/>
          <w:iCs/>
          <w:sz w:val="20"/>
          <w:szCs w:val="20"/>
        </w:rPr>
      </w:pPr>
    </w:p>
    <w:p w14:paraId="5D88E00A" w14:textId="77777777" w:rsidR="002B5C99" w:rsidRPr="006C3692" w:rsidRDefault="002B5C99" w:rsidP="00D25730">
      <w:pPr>
        <w:spacing w:line="288" w:lineRule="auto"/>
        <w:jc w:val="both"/>
        <w:rPr>
          <w:ins w:id="333" w:author="Andrea Ceccarelli [2]" w:date="2025-11-27T19:04:00Z" w16du:dateUtc="2025-11-27T18:04:00Z"/>
        </w:rPr>
      </w:pPr>
    </w:p>
    <w:p w14:paraId="24B43D40" w14:textId="4C771E4E" w:rsidR="002378F3" w:rsidRPr="00D25730" w:rsidDel="000B0318" w:rsidRDefault="002378F3">
      <w:pPr>
        <w:spacing w:line="288" w:lineRule="auto"/>
        <w:jc w:val="both"/>
        <w:rPr>
          <w:del w:id="334" w:author="Andrea Ceccarelli [2]" w:date="2025-11-27T19:05:00Z" w16du:dateUtc="2025-11-27T18:05:00Z"/>
          <w:lang w:val="it-IT"/>
        </w:rPr>
        <w:pPrChange w:id="335" w:author="Andrea Ceccarelli [2]" w:date="2025-11-27T19:04:00Z" w16du:dateUtc="2025-11-27T18:04:00Z">
          <w:pPr>
            <w:widowControl w:val="0"/>
            <w:spacing w:line="288" w:lineRule="auto"/>
            <w:jc w:val="both"/>
          </w:pPr>
        </w:pPrChange>
      </w:pPr>
      <w:del w:id="336" w:author="Andrea Ceccarelli [2]" w:date="2025-11-27T19:05:00Z" w16du:dateUtc="2025-11-27T18:05:00Z">
        <w:r w:rsidRPr="00D25730" w:rsidDel="000B0318">
          <w:rPr>
            <w:lang w:val="it-IT"/>
          </w:rPr>
          <w:delText>Gli studenti iscritti ai precedenti Corsi di Laurea in Informatica presso l’Università di Firenze, che intendano trasferirsi al nuovo Corso di Laurea, avranno il riconoscimento integrale dei crediti acquisiti.</w:delText>
        </w:r>
      </w:del>
    </w:p>
    <w:p w14:paraId="0F81BF5D" w14:textId="6C77A76D" w:rsidR="002378F3" w:rsidRPr="00A2035B" w:rsidDel="000B0318" w:rsidRDefault="002378F3" w:rsidP="002378F3">
      <w:pPr>
        <w:widowControl w:val="0"/>
        <w:spacing w:line="288" w:lineRule="auto"/>
        <w:jc w:val="both"/>
        <w:rPr>
          <w:del w:id="337" w:author="Andrea Ceccarelli [2]" w:date="2025-11-27T19:05:00Z" w16du:dateUtc="2025-11-27T18:05:00Z"/>
          <w:bCs/>
          <w:shd w:val="clear" w:color="auto" w:fill="F6B26B"/>
        </w:rPr>
      </w:pPr>
    </w:p>
    <w:p w14:paraId="1AC8BC6D" w14:textId="77777777" w:rsidR="00267DC1" w:rsidRPr="00A2035B" w:rsidRDefault="00267DC1">
      <w:pPr>
        <w:widowControl w:val="0"/>
        <w:spacing w:line="288" w:lineRule="auto"/>
        <w:jc w:val="both"/>
        <w:rPr>
          <w:bCs/>
          <w:shd w:val="clear" w:color="auto" w:fill="F6B26B"/>
        </w:rPr>
      </w:pPr>
    </w:p>
    <w:tbl>
      <w:tblPr>
        <w:tblStyle w:val="aff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427EE9E5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1560D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14 Servizi di tutorato</w:t>
            </w:r>
          </w:p>
        </w:tc>
      </w:tr>
    </w:tbl>
    <w:p w14:paraId="19DFC060" w14:textId="77777777" w:rsidR="00267DC1" w:rsidRDefault="00267DC1">
      <w:pPr>
        <w:spacing w:line="288" w:lineRule="auto"/>
        <w:jc w:val="both"/>
        <w:rPr>
          <w:highlight w:val="yellow"/>
        </w:rPr>
      </w:pPr>
    </w:p>
    <w:p w14:paraId="37E3CF9C" w14:textId="77777777" w:rsidR="00267DC1" w:rsidRPr="006C3692" w:rsidRDefault="00000000">
      <w:pPr>
        <w:widowControl w:val="0"/>
        <w:spacing w:line="288" w:lineRule="auto"/>
        <w:jc w:val="both"/>
        <w:rPr>
          <w:i/>
          <w:iCs/>
          <w:sz w:val="20"/>
          <w:szCs w:val="20"/>
          <w:highlight w:val="yellow"/>
        </w:rPr>
      </w:pPr>
      <w:r w:rsidRPr="006C3692">
        <w:rPr>
          <w:i/>
          <w:iCs/>
          <w:sz w:val="20"/>
          <w:szCs w:val="20"/>
        </w:rPr>
        <w:t>Indicare i servizi di tutorato offerti agli iscritti, in coerenza a quanto scritto nel quadro B5 della SUA-</w:t>
      </w:r>
      <w:proofErr w:type="spellStart"/>
      <w:r w:rsidRPr="006C3692">
        <w:rPr>
          <w:i/>
          <w:iCs/>
          <w:sz w:val="20"/>
          <w:szCs w:val="20"/>
        </w:rPr>
        <w:t>CdS</w:t>
      </w:r>
      <w:proofErr w:type="spellEnd"/>
      <w:r w:rsidRPr="006C3692">
        <w:rPr>
          <w:i/>
          <w:iCs/>
          <w:sz w:val="20"/>
          <w:szCs w:val="20"/>
        </w:rPr>
        <w:t xml:space="preserve"> “Orientamento e tutorato in itinere”.</w:t>
      </w:r>
    </w:p>
    <w:p w14:paraId="39A05802" w14:textId="77777777" w:rsidR="00267DC1" w:rsidRDefault="00267DC1">
      <w:pPr>
        <w:widowControl w:val="0"/>
        <w:spacing w:line="288" w:lineRule="auto"/>
        <w:jc w:val="both"/>
        <w:rPr>
          <w:highlight w:val="yellow"/>
        </w:rPr>
      </w:pPr>
    </w:p>
    <w:p w14:paraId="69646086" w14:textId="77777777" w:rsidR="001566CA" w:rsidRPr="00D25730" w:rsidRDefault="002378F3" w:rsidP="002378F3">
      <w:pPr>
        <w:widowControl w:val="0"/>
        <w:spacing w:line="288" w:lineRule="auto"/>
        <w:jc w:val="both"/>
        <w:rPr>
          <w:ins w:id="338" w:author="Andrea Ceccarelli [2]" w:date="2025-11-27T19:07:00Z" w16du:dateUtc="2025-11-27T18:07:00Z"/>
        </w:rPr>
      </w:pPr>
      <w:r w:rsidRPr="00D25730">
        <w:t>Potranno essere previste attività specifiche di tutorato collettive o individuali per gli studenti del primo anno per colmare debiti formativi iniziali o per ovviare a carenze dimostrate alla fine del primo semestre.</w:t>
      </w:r>
    </w:p>
    <w:p w14:paraId="02B34C31" w14:textId="77777777" w:rsidR="001566CA" w:rsidRPr="00D25730" w:rsidRDefault="001566CA" w:rsidP="002378F3">
      <w:pPr>
        <w:widowControl w:val="0"/>
        <w:spacing w:line="288" w:lineRule="auto"/>
        <w:jc w:val="both"/>
        <w:rPr>
          <w:ins w:id="339" w:author="Andrea Ceccarelli [2]" w:date="2025-11-27T19:07:00Z" w16du:dateUtc="2025-11-27T18:07:00Z"/>
        </w:rPr>
      </w:pPr>
    </w:p>
    <w:p w14:paraId="1FDA3935" w14:textId="07468777" w:rsidR="002378F3" w:rsidRPr="00D25730" w:rsidRDefault="002378F3" w:rsidP="002378F3">
      <w:pPr>
        <w:widowControl w:val="0"/>
        <w:spacing w:line="288" w:lineRule="auto"/>
        <w:jc w:val="both"/>
      </w:pPr>
      <w:r w:rsidRPr="00D25730">
        <w:t>Ciascun docente del Corso di Laurea, nell’ambito dei propri corsi di insegnamento, è tenuto ad essere a disposizione degli studenti, per chiarimenti, per almeno due ore settimanali.</w:t>
      </w:r>
    </w:p>
    <w:p w14:paraId="424F4C40" w14:textId="77777777" w:rsidR="00A2035B" w:rsidRDefault="00A2035B" w:rsidP="002378F3">
      <w:pPr>
        <w:widowControl w:val="0"/>
        <w:spacing w:line="288" w:lineRule="auto"/>
        <w:jc w:val="both"/>
        <w:rPr>
          <w:highlight w:val="yellow"/>
        </w:rPr>
      </w:pPr>
    </w:p>
    <w:p w14:paraId="575D1161" w14:textId="77777777" w:rsidR="00267DC1" w:rsidRDefault="00267DC1">
      <w:pPr>
        <w:widowControl w:val="0"/>
        <w:spacing w:line="288" w:lineRule="auto"/>
        <w:jc w:val="both"/>
        <w:rPr>
          <w:highlight w:val="yellow"/>
        </w:rPr>
      </w:pPr>
    </w:p>
    <w:tbl>
      <w:tblPr>
        <w:tblStyle w:val="aff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0048CCF8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0891C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15 Pubblicità su procedimenti e decisioni assunte</w:t>
            </w:r>
          </w:p>
        </w:tc>
      </w:tr>
    </w:tbl>
    <w:p w14:paraId="03EBF8C0" w14:textId="77777777" w:rsidR="00267DC1" w:rsidRDefault="00267DC1">
      <w:pPr>
        <w:widowControl w:val="0"/>
        <w:spacing w:line="288" w:lineRule="auto"/>
        <w:jc w:val="both"/>
      </w:pPr>
    </w:p>
    <w:p w14:paraId="7243CC14" w14:textId="7EFEB3F1" w:rsidR="00267DC1" w:rsidRDefault="002378F3" w:rsidP="002378F3">
      <w:pPr>
        <w:widowControl w:val="0"/>
        <w:spacing w:line="288" w:lineRule="auto"/>
        <w:jc w:val="both"/>
        <w:rPr>
          <w:b/>
          <w:shd w:val="clear" w:color="auto" w:fill="F6B26B"/>
        </w:rPr>
      </w:pPr>
      <w:r w:rsidRPr="002378F3">
        <w:rPr>
          <w:lang w:val="it-IT"/>
        </w:rPr>
        <w:t>Il sito ufficiale del Corso di Laurea in Informatica verrà sistematicamente aggiornato ed utilizzato come</w:t>
      </w:r>
      <w:r>
        <w:rPr>
          <w:lang w:val="it-IT"/>
        </w:rPr>
        <w:t xml:space="preserve"> </w:t>
      </w:r>
      <w:r w:rsidRPr="002378F3">
        <w:rPr>
          <w:lang w:val="it-IT"/>
        </w:rPr>
        <w:t>strumento di diffusione delle informazioni.</w:t>
      </w:r>
    </w:p>
    <w:p w14:paraId="2DF91669" w14:textId="77777777" w:rsidR="00267DC1" w:rsidRDefault="00267DC1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tbl>
      <w:tblPr>
        <w:tblStyle w:val="aff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1AAB3A69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D9508" w14:textId="77777777" w:rsidR="00267DC1" w:rsidRDefault="00000000">
            <w:pPr>
              <w:widowControl w:val="0"/>
              <w:spacing w:line="288" w:lineRule="auto"/>
              <w:jc w:val="both"/>
              <w:rPr>
                <w:b/>
              </w:rPr>
            </w:pPr>
            <w:r>
              <w:rPr>
                <w:b/>
              </w:rPr>
              <w:t>ART. 16 Valutazione della qualità</w:t>
            </w:r>
          </w:p>
        </w:tc>
      </w:tr>
    </w:tbl>
    <w:p w14:paraId="35EC9434" w14:textId="77777777" w:rsidR="00267DC1" w:rsidRDefault="00267DC1">
      <w:pPr>
        <w:spacing w:line="288" w:lineRule="auto"/>
        <w:jc w:val="both"/>
        <w:rPr>
          <w:highlight w:val="yellow"/>
        </w:rPr>
      </w:pPr>
    </w:p>
    <w:p w14:paraId="4FFE625C" w14:textId="77777777" w:rsidR="00267DC1" w:rsidRPr="006C3692" w:rsidRDefault="00000000">
      <w:pPr>
        <w:spacing w:line="288" w:lineRule="auto"/>
        <w:jc w:val="both"/>
        <w:rPr>
          <w:i/>
          <w:iCs/>
          <w:sz w:val="20"/>
          <w:szCs w:val="20"/>
        </w:rPr>
      </w:pPr>
      <w:r w:rsidRPr="006C3692">
        <w:rPr>
          <w:i/>
          <w:iCs/>
          <w:sz w:val="20"/>
          <w:szCs w:val="20"/>
        </w:rPr>
        <w:t>Indicare:</w:t>
      </w:r>
    </w:p>
    <w:p w14:paraId="6D104A99" w14:textId="77777777" w:rsidR="00267DC1" w:rsidRPr="006C3692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6C3692">
        <w:rPr>
          <w:i/>
          <w:iCs/>
          <w:sz w:val="20"/>
          <w:szCs w:val="20"/>
        </w:rPr>
        <w:t>che il corso di studio aderisce alla politica di assicurazione della qualità di Ateneo, in conformità con quanto riportato nella SUA-</w:t>
      </w:r>
      <w:proofErr w:type="spellStart"/>
      <w:r w:rsidRPr="006C3692">
        <w:rPr>
          <w:i/>
          <w:iCs/>
          <w:sz w:val="20"/>
          <w:szCs w:val="20"/>
        </w:rPr>
        <w:t>CdS</w:t>
      </w:r>
      <w:proofErr w:type="spellEnd"/>
      <w:r w:rsidRPr="006C3692">
        <w:rPr>
          <w:i/>
          <w:iCs/>
          <w:sz w:val="20"/>
          <w:szCs w:val="20"/>
        </w:rPr>
        <w:t xml:space="preserve"> (sezione D Assicurazione Qualità – Quadro D1) e consultabile sul sito di Ateneo; </w:t>
      </w:r>
    </w:p>
    <w:p w14:paraId="250AADFE" w14:textId="77777777" w:rsidR="00267DC1" w:rsidRPr="006C3692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6C3692">
        <w:rPr>
          <w:i/>
          <w:iCs/>
          <w:sz w:val="20"/>
          <w:szCs w:val="20"/>
        </w:rPr>
        <w:t>il referente per la gestione dell’Assicurazione della Qualità, le commissioni e/o i gruppi di AQ del Corso di Studi, in conformità con quanto riportato nella SUA-</w:t>
      </w:r>
      <w:proofErr w:type="spellStart"/>
      <w:r w:rsidRPr="006C3692">
        <w:rPr>
          <w:i/>
          <w:iCs/>
          <w:sz w:val="20"/>
          <w:szCs w:val="20"/>
        </w:rPr>
        <w:t>CdS</w:t>
      </w:r>
      <w:proofErr w:type="spellEnd"/>
      <w:r w:rsidRPr="006C3692">
        <w:rPr>
          <w:i/>
          <w:iCs/>
          <w:sz w:val="20"/>
          <w:szCs w:val="20"/>
        </w:rPr>
        <w:t xml:space="preserve"> (sezione D Assicurazione Qualità  - Quadro D2);</w:t>
      </w:r>
    </w:p>
    <w:p w14:paraId="25C1BE05" w14:textId="77777777" w:rsidR="00267DC1" w:rsidRPr="006C3692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6C3692">
        <w:rPr>
          <w:i/>
          <w:iCs/>
          <w:sz w:val="20"/>
          <w:szCs w:val="20"/>
        </w:rPr>
        <w:t>che il corso di studio effettua la rilevazione dell’opinione degli studenti frequentanti, obbligatoriamente, per tutti i docenti e per tutti gli insegnamenti del corso di studio;</w:t>
      </w:r>
    </w:p>
    <w:p w14:paraId="14A38A01" w14:textId="77777777" w:rsidR="00267DC1" w:rsidRPr="006C3692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i/>
          <w:iCs/>
          <w:sz w:val="20"/>
          <w:szCs w:val="20"/>
        </w:rPr>
      </w:pPr>
      <w:r w:rsidRPr="006C3692">
        <w:rPr>
          <w:i/>
          <w:iCs/>
          <w:sz w:val="20"/>
          <w:szCs w:val="20"/>
        </w:rPr>
        <w:t>le modalità di gestione di eventuali segnalazioni da parte di studenti/studentesse (es.: casella di posta elettronica dedicata).</w:t>
      </w:r>
    </w:p>
    <w:p w14:paraId="60F20714" w14:textId="77777777" w:rsidR="00267DC1" w:rsidRPr="003C2165" w:rsidRDefault="00267DC1">
      <w:pPr>
        <w:spacing w:line="288" w:lineRule="auto"/>
        <w:jc w:val="both"/>
        <w:rPr>
          <w:sz w:val="20"/>
          <w:szCs w:val="20"/>
          <w:highlight w:val="yellow"/>
        </w:rPr>
      </w:pPr>
    </w:p>
    <w:p w14:paraId="2F35C108" w14:textId="77777777" w:rsidR="002378F3" w:rsidRPr="001566CA" w:rsidRDefault="002378F3">
      <w:pPr>
        <w:widowControl w:val="0"/>
        <w:spacing w:line="288" w:lineRule="auto"/>
        <w:jc w:val="both"/>
        <w:rPr>
          <w:lang w:val="it-IT"/>
        </w:rPr>
      </w:pPr>
    </w:p>
    <w:p w14:paraId="5D710D96" w14:textId="55ACBAD3" w:rsidR="002378F3" w:rsidRDefault="002378F3" w:rsidP="002378F3">
      <w:pPr>
        <w:widowControl w:val="0"/>
        <w:spacing w:line="288" w:lineRule="auto"/>
        <w:jc w:val="both"/>
        <w:rPr>
          <w:ins w:id="340" w:author="Andrea Ceccarelli [2]" w:date="2025-11-27T19:10:00Z" w16du:dateUtc="2025-11-27T18:10:00Z"/>
          <w:lang w:val="it-IT"/>
        </w:rPr>
      </w:pPr>
      <w:r w:rsidRPr="001566CA">
        <w:rPr>
          <w:lang w:val="it-IT"/>
        </w:rPr>
        <w:t xml:space="preserve">Il Corso di Laurea adotta il modello di qualità proposto in Ateneo. </w:t>
      </w:r>
      <w:del w:id="341" w:author="Andrea Ceccarelli [2]" w:date="2025-11-27T19:10:00Z" w16du:dateUtc="2025-11-27T18:10:00Z">
        <w:r w:rsidRPr="001566CA" w:rsidDel="001566CA">
          <w:rPr>
            <w:lang w:val="it-IT"/>
          </w:rPr>
          <w:delText>Inoltre</w:delText>
        </w:r>
      </w:del>
      <w:ins w:id="342" w:author="Andrea Ceccarelli [2]" w:date="2025-11-27T19:10:00Z" w16du:dateUtc="2025-11-27T18:10:00Z">
        <w:r w:rsidR="001566CA">
          <w:rPr>
            <w:lang w:val="it-IT"/>
          </w:rPr>
          <w:t>Questo include</w:t>
        </w:r>
      </w:ins>
      <w:del w:id="343" w:author="Andrea Ceccarelli [2]" w:date="2025-11-27T19:10:00Z" w16du:dateUtc="2025-11-27T18:10:00Z">
        <w:r w:rsidRPr="001566CA" w:rsidDel="001566CA">
          <w:rPr>
            <w:lang w:val="it-IT"/>
          </w:rPr>
          <w:delText xml:space="preserve">, </w:delText>
        </w:r>
      </w:del>
      <w:ins w:id="344" w:author="Andrea Ceccarelli [2]" w:date="2025-11-27T19:10:00Z" w16du:dateUtc="2025-11-27T18:10:00Z">
        <w:r w:rsidR="001566CA">
          <w:rPr>
            <w:lang w:val="it-IT"/>
          </w:rPr>
          <w:t xml:space="preserve"> </w:t>
        </w:r>
      </w:ins>
      <w:del w:id="345" w:author="Andrea Ceccarelli [2]" w:date="2025-11-27T19:10:00Z" w16du:dateUtc="2025-11-27T18:10:00Z">
        <w:r w:rsidRPr="001566CA" w:rsidDel="001566CA">
          <w:rPr>
            <w:lang w:val="it-IT"/>
          </w:rPr>
          <w:delText xml:space="preserve">utilizza </w:delText>
        </w:r>
      </w:del>
      <w:ins w:id="346" w:author="Andrea Ceccarelli [2]" w:date="2025-11-27T19:10:00Z" w16du:dateUtc="2025-11-27T18:10:00Z">
        <w:r w:rsidR="001566CA">
          <w:rPr>
            <w:lang w:val="it-IT"/>
          </w:rPr>
          <w:t xml:space="preserve"> </w:t>
        </w:r>
      </w:ins>
      <w:r w:rsidRPr="001566CA">
        <w:rPr>
          <w:lang w:val="it-IT"/>
        </w:rPr>
        <w:t>idonei strumenti atti a</w:t>
      </w:r>
      <w:r w:rsidR="003C2165" w:rsidRPr="001566CA">
        <w:rPr>
          <w:lang w:val="it-IT"/>
        </w:rPr>
        <w:t xml:space="preserve"> </w:t>
      </w:r>
      <w:r w:rsidRPr="001566CA">
        <w:rPr>
          <w:lang w:val="it-IT"/>
        </w:rPr>
        <w:t xml:space="preserve">monitorare l’attività didattica </w:t>
      </w:r>
      <w:del w:id="347" w:author="Andrea Ceccarelli [2]" w:date="2025-11-27T19:10:00Z" w16du:dateUtc="2025-11-27T18:10:00Z">
        <w:r w:rsidRPr="001566CA" w:rsidDel="001566CA">
          <w:rPr>
            <w:lang w:val="it-IT"/>
          </w:rPr>
          <w:delText>tramite</w:delText>
        </w:r>
      </w:del>
      <w:ins w:id="348" w:author="Andrea Ceccarelli [2]" w:date="2025-11-27T19:10:00Z" w16du:dateUtc="2025-11-27T18:10:00Z">
        <w:r w:rsidR="001566CA">
          <w:rPr>
            <w:lang w:val="it-IT"/>
          </w:rPr>
          <w:t>quali</w:t>
        </w:r>
      </w:ins>
      <w:r w:rsidRPr="001566CA">
        <w:rPr>
          <w:lang w:val="it-IT"/>
        </w:rPr>
        <w:t>:</w:t>
      </w:r>
      <w:r w:rsidR="003C2165" w:rsidRPr="001566CA">
        <w:rPr>
          <w:lang w:val="it-IT"/>
        </w:rPr>
        <w:t xml:space="preserve"> </w:t>
      </w:r>
      <w:r w:rsidRPr="001566CA">
        <w:rPr>
          <w:lang w:val="it-IT"/>
        </w:rPr>
        <w:t>la distribuzione di questionari agli studenti frequentanti, per l’attività di monitoraggio della didattica;</w:t>
      </w:r>
      <w:r w:rsidR="003C2165" w:rsidRPr="001566CA">
        <w:rPr>
          <w:lang w:val="it-IT"/>
        </w:rPr>
        <w:t xml:space="preserve"> </w:t>
      </w:r>
      <w:r w:rsidRPr="001566CA">
        <w:rPr>
          <w:lang w:val="it-IT"/>
        </w:rPr>
        <w:t>incontri con rappresentanti aziendali e riunioni del Comitato di Indirizzo del Corso di Laurea, per l’attività</w:t>
      </w:r>
      <w:r w:rsidR="003C2165" w:rsidRPr="001566CA">
        <w:rPr>
          <w:lang w:val="it-IT"/>
        </w:rPr>
        <w:t xml:space="preserve"> </w:t>
      </w:r>
      <w:r w:rsidRPr="001566CA">
        <w:rPr>
          <w:lang w:val="it-IT"/>
        </w:rPr>
        <w:t>di indirizzo.</w:t>
      </w:r>
    </w:p>
    <w:p w14:paraId="09FF6AF6" w14:textId="77777777" w:rsidR="001566CA" w:rsidRPr="001566CA" w:rsidRDefault="001566CA" w:rsidP="002378F3">
      <w:pPr>
        <w:widowControl w:val="0"/>
        <w:spacing w:line="288" w:lineRule="auto"/>
        <w:jc w:val="both"/>
        <w:rPr>
          <w:lang w:val="it-IT"/>
        </w:rPr>
      </w:pPr>
    </w:p>
    <w:p w14:paraId="33CC3CEF" w14:textId="77777777" w:rsidR="003C2165" w:rsidRPr="001566CA" w:rsidRDefault="002378F3" w:rsidP="002378F3">
      <w:pPr>
        <w:widowControl w:val="0"/>
        <w:spacing w:line="288" w:lineRule="auto"/>
        <w:jc w:val="both"/>
        <w:rPr>
          <w:lang w:val="it-IT"/>
        </w:rPr>
      </w:pPr>
      <w:r w:rsidRPr="001566CA">
        <w:rPr>
          <w:lang w:val="it-IT"/>
        </w:rPr>
        <w:t>In aggiunta viene prevista un’attività di stretto monitoraggio riguardante gli insegnamenti del primo anno</w:t>
      </w:r>
      <w:r w:rsidR="003C2165" w:rsidRPr="001566CA">
        <w:rPr>
          <w:lang w:val="it-IT"/>
        </w:rPr>
        <w:t xml:space="preserve"> </w:t>
      </w:r>
      <w:r w:rsidRPr="001566CA">
        <w:rPr>
          <w:lang w:val="it-IT"/>
        </w:rPr>
        <w:t>del corso di studi, intesa a verificare:</w:t>
      </w:r>
      <w:r w:rsidR="003C2165" w:rsidRPr="001566CA">
        <w:rPr>
          <w:lang w:val="it-IT"/>
        </w:rPr>
        <w:t xml:space="preserve"> </w:t>
      </w:r>
    </w:p>
    <w:p w14:paraId="47909C41" w14:textId="559CB583" w:rsidR="002378F3" w:rsidRPr="001566CA" w:rsidRDefault="001566CA" w:rsidP="002378F3">
      <w:pPr>
        <w:widowControl w:val="0"/>
        <w:spacing w:line="288" w:lineRule="auto"/>
        <w:jc w:val="both"/>
        <w:rPr>
          <w:lang w:val="it-IT"/>
        </w:rPr>
      </w:pPr>
      <w:ins w:id="349" w:author="Andrea Ceccarelli [2]" w:date="2025-11-27T19:08:00Z" w16du:dateUtc="2025-11-27T18:08:00Z">
        <w:r>
          <w:rPr>
            <w:lang w:val="it-IT"/>
          </w:rPr>
          <w:t xml:space="preserve">- </w:t>
        </w:r>
      </w:ins>
      <w:r w:rsidR="002378F3" w:rsidRPr="001566CA">
        <w:rPr>
          <w:lang w:val="it-IT"/>
        </w:rPr>
        <w:t>la frequenza ai corsi;</w:t>
      </w:r>
    </w:p>
    <w:p w14:paraId="11C743D5" w14:textId="2E49308A" w:rsidR="002378F3" w:rsidRPr="001566CA" w:rsidRDefault="001566CA" w:rsidP="002378F3">
      <w:pPr>
        <w:widowControl w:val="0"/>
        <w:spacing w:line="288" w:lineRule="auto"/>
        <w:jc w:val="both"/>
        <w:rPr>
          <w:lang w:val="it-IT"/>
        </w:rPr>
      </w:pPr>
      <w:ins w:id="350" w:author="Andrea Ceccarelli [2]" w:date="2025-11-27T19:10:00Z" w16du:dateUtc="2025-11-27T18:10:00Z">
        <w:r>
          <w:rPr>
            <w:lang w:val="it-IT"/>
          </w:rPr>
          <w:t xml:space="preserve">- </w:t>
        </w:r>
      </w:ins>
      <w:r w:rsidR="002378F3" w:rsidRPr="001566CA">
        <w:rPr>
          <w:lang w:val="it-IT"/>
        </w:rPr>
        <w:t>la partecipazione alle prove intermedie, con monitoraggio dei relativi risultati;</w:t>
      </w:r>
      <w:r w:rsidR="003C2165" w:rsidRPr="001566CA">
        <w:rPr>
          <w:lang w:val="it-IT"/>
        </w:rPr>
        <w:t xml:space="preserve"> </w:t>
      </w:r>
    </w:p>
    <w:p w14:paraId="40CF4353" w14:textId="186AF6FE" w:rsidR="002378F3" w:rsidRPr="001566CA" w:rsidRDefault="001566CA" w:rsidP="002378F3">
      <w:pPr>
        <w:widowControl w:val="0"/>
        <w:spacing w:line="288" w:lineRule="auto"/>
        <w:jc w:val="both"/>
        <w:rPr>
          <w:lang w:val="it-IT"/>
        </w:rPr>
      </w:pPr>
      <w:ins w:id="351" w:author="Andrea Ceccarelli [2]" w:date="2025-11-27T19:10:00Z" w16du:dateUtc="2025-11-27T18:10:00Z">
        <w:r>
          <w:rPr>
            <w:lang w:val="it-IT"/>
          </w:rPr>
          <w:t xml:space="preserve">- </w:t>
        </w:r>
      </w:ins>
      <w:r w:rsidR="002378F3" w:rsidRPr="001566CA">
        <w:rPr>
          <w:lang w:val="it-IT"/>
        </w:rPr>
        <w:t>la partecipazione agli appelli di esame, con monitoraggio dei relativi risultati.</w:t>
      </w:r>
    </w:p>
    <w:p w14:paraId="2EBB81B2" w14:textId="77777777" w:rsidR="002378F3" w:rsidRDefault="002378F3" w:rsidP="002378F3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p w14:paraId="12DE3862" w14:textId="77777777" w:rsidR="002378F3" w:rsidRDefault="002378F3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tbl>
      <w:tblPr>
        <w:tblStyle w:val="aff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67DC1" w14:paraId="01613305" w14:textId="77777777">
        <w:tc>
          <w:tcPr>
            <w:tcW w:w="902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49B94" w14:textId="28770912" w:rsidR="00267DC1" w:rsidRDefault="00000000">
            <w:pPr>
              <w:widowControl w:val="0"/>
              <w:spacing w:line="288" w:lineRule="auto"/>
              <w:jc w:val="both"/>
              <w:rPr>
                <w:b/>
                <w:shd w:val="clear" w:color="auto" w:fill="F6B26B"/>
              </w:rPr>
            </w:pPr>
            <w:r>
              <w:rPr>
                <w:b/>
              </w:rPr>
              <w:t xml:space="preserve">ART. 17 </w:t>
            </w:r>
            <w:r w:rsidR="00F85558" w:rsidRPr="00F85558">
              <w:rPr>
                <w:b/>
                <w:bCs/>
                <w:lang w:val="it-IT"/>
              </w:rPr>
              <w:t>Quadro delle attività formative</w:t>
            </w:r>
          </w:p>
        </w:tc>
      </w:tr>
    </w:tbl>
    <w:p w14:paraId="48CE0027" w14:textId="77777777" w:rsidR="00267DC1" w:rsidRDefault="00267DC1">
      <w:pPr>
        <w:widowControl w:val="0"/>
        <w:spacing w:line="288" w:lineRule="auto"/>
        <w:jc w:val="both"/>
        <w:rPr>
          <w:b/>
          <w:shd w:val="clear" w:color="auto" w:fill="F6B26B"/>
        </w:rPr>
      </w:pPr>
    </w:p>
    <w:p w14:paraId="21E8C018" w14:textId="77777777" w:rsidR="00267DC1" w:rsidRDefault="00267DC1">
      <w:pPr>
        <w:spacing w:line="288" w:lineRule="auto"/>
        <w:jc w:val="both"/>
        <w:rPr>
          <w:highlight w:val="yellow"/>
        </w:rPr>
      </w:pPr>
    </w:p>
    <w:p w14:paraId="791E3015" w14:textId="3F0FA8B9" w:rsidR="00267DC1" w:rsidRDefault="008B60CD">
      <w:pPr>
        <w:spacing w:line="288" w:lineRule="auto"/>
        <w:jc w:val="both"/>
        <w:rPr>
          <w:ins w:id="352" w:author="Andrea Ceccarelli [2]" w:date="2025-11-27T19:11:00Z" w16du:dateUtc="2025-11-27T18:11:00Z"/>
          <w:b/>
          <w:bCs/>
          <w:lang w:val="it-IT"/>
        </w:rPr>
      </w:pPr>
      <w:ins w:id="353" w:author="Andrea Ceccarelli [2]" w:date="2025-11-27T19:11:00Z">
        <w:r w:rsidRPr="008B60CD">
          <w:rPr>
            <w:b/>
            <w:bCs/>
            <w:lang w:val="it-IT"/>
          </w:rPr>
          <w:t>PERCORSO GEN - Percorso GENERICO</w:t>
        </w:r>
      </w:ins>
    </w:p>
    <w:p w14:paraId="307A9792" w14:textId="77777777" w:rsidR="008B60CD" w:rsidRDefault="008B60CD">
      <w:pPr>
        <w:spacing w:line="288" w:lineRule="auto"/>
        <w:jc w:val="both"/>
        <w:rPr>
          <w:ins w:id="354" w:author="Andrea Ceccarelli [2]" w:date="2025-11-27T21:50:00Z" w16du:dateUtc="2025-11-27T20:50:00Z"/>
          <w:b/>
          <w:bCs/>
          <w:lang w:val="it-IT"/>
        </w:rPr>
      </w:pPr>
    </w:p>
    <w:p w14:paraId="7C6E89AD" w14:textId="2AF026B3" w:rsidR="00456016" w:rsidRPr="00E97262" w:rsidRDefault="00456016">
      <w:pPr>
        <w:spacing w:line="288" w:lineRule="auto"/>
        <w:jc w:val="both"/>
        <w:rPr>
          <w:ins w:id="355" w:author="Andrea Ceccarelli [2]" w:date="2025-11-27T19:11:00Z" w16du:dateUtc="2025-11-27T18:11:00Z"/>
          <w:i/>
          <w:iCs/>
          <w:lang w:val="it-IT"/>
        </w:rPr>
      </w:pPr>
      <w:ins w:id="356" w:author="Andrea Ceccarelli [2]" w:date="2025-11-27T21:50:00Z" w16du:dateUtc="2025-11-27T20:50:00Z">
        <w:r>
          <w:rPr>
            <w:i/>
            <w:iCs/>
            <w:lang w:val="it-IT"/>
          </w:rPr>
          <w:t>(t</w:t>
        </w:r>
        <w:r w:rsidRPr="00E97262">
          <w:rPr>
            <w:i/>
            <w:iCs/>
            <w:lang w:val="it-IT"/>
          </w:rPr>
          <w:t>abella degli insegnamenti</w:t>
        </w:r>
        <w:r>
          <w:rPr>
            <w:i/>
            <w:iCs/>
            <w:lang w:val="it-IT"/>
          </w:rPr>
          <w:t>)</w:t>
        </w:r>
      </w:ins>
    </w:p>
    <w:p w14:paraId="3F642E0D" w14:textId="77777777" w:rsidR="008B60CD" w:rsidRPr="004E5169" w:rsidRDefault="008B60CD">
      <w:pPr>
        <w:spacing w:line="288" w:lineRule="auto"/>
        <w:jc w:val="both"/>
        <w:rPr>
          <w:lang w:val="it-IT"/>
        </w:rPr>
      </w:pPr>
    </w:p>
    <w:sectPr w:rsidR="008B60CD" w:rsidRPr="004E5169">
      <w:headerReference w:type="default" r:id="rId9"/>
      <w:footerReference w:type="default" r:id="rId10"/>
      <w:pgSz w:w="11909" w:h="16834"/>
      <w:pgMar w:top="2552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25B14" w14:textId="77777777" w:rsidR="001D3DD1" w:rsidRDefault="001D3DD1">
      <w:pPr>
        <w:spacing w:line="240" w:lineRule="auto"/>
      </w:pPr>
      <w:r>
        <w:separator/>
      </w:r>
    </w:p>
  </w:endnote>
  <w:endnote w:type="continuationSeparator" w:id="0">
    <w:p w14:paraId="7B927982" w14:textId="77777777" w:rsidR="001D3DD1" w:rsidRDefault="001D3D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42782" w14:textId="77777777" w:rsidR="00267DC1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A5620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953C6" w14:textId="77777777" w:rsidR="001D3DD1" w:rsidRDefault="001D3DD1">
      <w:pPr>
        <w:spacing w:line="240" w:lineRule="auto"/>
      </w:pPr>
      <w:r>
        <w:separator/>
      </w:r>
    </w:p>
  </w:footnote>
  <w:footnote w:type="continuationSeparator" w:id="0">
    <w:p w14:paraId="7EA76FCD" w14:textId="77777777" w:rsidR="001D3DD1" w:rsidRDefault="001D3D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A3115" w14:textId="77777777" w:rsidR="00267DC1" w:rsidRDefault="00000000">
    <w:r>
      <w:rPr>
        <w:noProof/>
      </w:rPr>
      <w:drawing>
        <wp:inline distT="0" distB="0" distL="0" distR="0" wp14:anchorId="08B417FA" wp14:editId="000896AF">
          <wp:extent cx="2199600" cy="10008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600" cy="100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B2A"/>
    <w:multiLevelType w:val="multilevel"/>
    <w:tmpl w:val="15DCE3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39A59EC"/>
    <w:multiLevelType w:val="hybridMultilevel"/>
    <w:tmpl w:val="A52E6876"/>
    <w:lvl w:ilvl="0" w:tplc="069C0F2E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613C"/>
    <w:multiLevelType w:val="multilevel"/>
    <w:tmpl w:val="2F44C1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7E17EFC"/>
    <w:multiLevelType w:val="hybridMultilevel"/>
    <w:tmpl w:val="AAD05B0A"/>
    <w:lvl w:ilvl="0" w:tplc="D7160A1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347D3"/>
    <w:multiLevelType w:val="multilevel"/>
    <w:tmpl w:val="60EC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8629A8"/>
    <w:multiLevelType w:val="multilevel"/>
    <w:tmpl w:val="B81E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C0697E"/>
    <w:multiLevelType w:val="multilevel"/>
    <w:tmpl w:val="2F44C1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76B235F"/>
    <w:multiLevelType w:val="multilevel"/>
    <w:tmpl w:val="679056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BB63C5C"/>
    <w:multiLevelType w:val="multilevel"/>
    <w:tmpl w:val="AFFC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CF54AB"/>
    <w:multiLevelType w:val="multilevel"/>
    <w:tmpl w:val="EB56D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3B0390"/>
    <w:multiLevelType w:val="multilevel"/>
    <w:tmpl w:val="A19A2F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40F0AF4"/>
    <w:multiLevelType w:val="multilevel"/>
    <w:tmpl w:val="D0FE49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38331A"/>
    <w:multiLevelType w:val="multilevel"/>
    <w:tmpl w:val="416A08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4AA53C1"/>
    <w:multiLevelType w:val="multilevel"/>
    <w:tmpl w:val="CD26E5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9FF6682"/>
    <w:multiLevelType w:val="multilevel"/>
    <w:tmpl w:val="889AE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B4063DF"/>
    <w:multiLevelType w:val="multilevel"/>
    <w:tmpl w:val="6604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27161E"/>
    <w:multiLevelType w:val="multilevel"/>
    <w:tmpl w:val="496AC9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2F022128"/>
    <w:multiLevelType w:val="multilevel"/>
    <w:tmpl w:val="73527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DA013A"/>
    <w:multiLevelType w:val="hybridMultilevel"/>
    <w:tmpl w:val="147AECCC"/>
    <w:lvl w:ilvl="0" w:tplc="7DC46D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7123A"/>
    <w:multiLevelType w:val="multilevel"/>
    <w:tmpl w:val="F4585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247BF5"/>
    <w:multiLevelType w:val="multilevel"/>
    <w:tmpl w:val="724416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FCE5149"/>
    <w:multiLevelType w:val="multilevel"/>
    <w:tmpl w:val="2396ACE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1CE0956"/>
    <w:multiLevelType w:val="hybridMultilevel"/>
    <w:tmpl w:val="34CAB788"/>
    <w:lvl w:ilvl="0" w:tplc="9AB0CB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A29F7"/>
    <w:multiLevelType w:val="multilevel"/>
    <w:tmpl w:val="3BC0B0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B603F6A"/>
    <w:multiLevelType w:val="multilevel"/>
    <w:tmpl w:val="29F86C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D095B37"/>
    <w:multiLevelType w:val="multilevel"/>
    <w:tmpl w:val="0F76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B43BCE"/>
    <w:multiLevelType w:val="multilevel"/>
    <w:tmpl w:val="245AD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681375E"/>
    <w:multiLevelType w:val="hybridMultilevel"/>
    <w:tmpl w:val="DF16EA22"/>
    <w:lvl w:ilvl="0" w:tplc="D402F3F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B68F6"/>
    <w:multiLevelType w:val="multilevel"/>
    <w:tmpl w:val="C352C1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2993056"/>
    <w:multiLevelType w:val="multilevel"/>
    <w:tmpl w:val="00C606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3CF2DC5"/>
    <w:multiLevelType w:val="multilevel"/>
    <w:tmpl w:val="4F503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79807A68"/>
    <w:multiLevelType w:val="multilevel"/>
    <w:tmpl w:val="6824C0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D8247BE"/>
    <w:multiLevelType w:val="multilevel"/>
    <w:tmpl w:val="F7DE99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0947220">
    <w:abstractNumId w:val="32"/>
  </w:num>
  <w:num w:numId="2" w16cid:durableId="934703518">
    <w:abstractNumId w:val="21"/>
  </w:num>
  <w:num w:numId="3" w16cid:durableId="2111853174">
    <w:abstractNumId w:val="10"/>
  </w:num>
  <w:num w:numId="4" w16cid:durableId="1468471369">
    <w:abstractNumId w:val="7"/>
  </w:num>
  <w:num w:numId="5" w16cid:durableId="1763138185">
    <w:abstractNumId w:val="2"/>
  </w:num>
  <w:num w:numId="6" w16cid:durableId="1554535383">
    <w:abstractNumId w:val="11"/>
  </w:num>
  <w:num w:numId="7" w16cid:durableId="68621027">
    <w:abstractNumId w:val="29"/>
  </w:num>
  <w:num w:numId="8" w16cid:durableId="1845195737">
    <w:abstractNumId w:val="20"/>
  </w:num>
  <w:num w:numId="9" w16cid:durableId="476731387">
    <w:abstractNumId w:val="28"/>
  </w:num>
  <w:num w:numId="10" w16cid:durableId="1785922272">
    <w:abstractNumId w:val="14"/>
  </w:num>
  <w:num w:numId="11" w16cid:durableId="576289297">
    <w:abstractNumId w:val="16"/>
  </w:num>
  <w:num w:numId="12" w16cid:durableId="1129011037">
    <w:abstractNumId w:val="0"/>
  </w:num>
  <w:num w:numId="13" w16cid:durableId="2041660874">
    <w:abstractNumId w:val="13"/>
  </w:num>
  <w:num w:numId="14" w16cid:durableId="1615164767">
    <w:abstractNumId w:val="23"/>
  </w:num>
  <w:num w:numId="15" w16cid:durableId="1246838626">
    <w:abstractNumId w:val="12"/>
  </w:num>
  <w:num w:numId="16" w16cid:durableId="419066230">
    <w:abstractNumId w:val="26"/>
  </w:num>
  <w:num w:numId="17" w16cid:durableId="1673558586">
    <w:abstractNumId w:val="31"/>
  </w:num>
  <w:num w:numId="18" w16cid:durableId="140538908">
    <w:abstractNumId w:val="24"/>
  </w:num>
  <w:num w:numId="19" w16cid:durableId="2117019048">
    <w:abstractNumId w:val="30"/>
  </w:num>
  <w:num w:numId="20" w16cid:durableId="64492601">
    <w:abstractNumId w:val="1"/>
  </w:num>
  <w:num w:numId="21" w16cid:durableId="1737976460">
    <w:abstractNumId w:val="22"/>
  </w:num>
  <w:num w:numId="22" w16cid:durableId="159738146">
    <w:abstractNumId w:val="8"/>
  </w:num>
  <w:num w:numId="23" w16cid:durableId="656303717">
    <w:abstractNumId w:val="25"/>
  </w:num>
  <w:num w:numId="24" w16cid:durableId="816150343">
    <w:abstractNumId w:val="4"/>
  </w:num>
  <w:num w:numId="25" w16cid:durableId="1346593639">
    <w:abstractNumId w:val="9"/>
  </w:num>
  <w:num w:numId="26" w16cid:durableId="574516186">
    <w:abstractNumId w:val="15"/>
  </w:num>
  <w:num w:numId="27" w16cid:durableId="1179810208">
    <w:abstractNumId w:val="6"/>
  </w:num>
  <w:num w:numId="28" w16cid:durableId="1953976219">
    <w:abstractNumId w:val="5"/>
  </w:num>
  <w:num w:numId="29" w16cid:durableId="74665801">
    <w:abstractNumId w:val="27"/>
  </w:num>
  <w:num w:numId="30" w16cid:durableId="1216552312">
    <w:abstractNumId w:val="19"/>
  </w:num>
  <w:num w:numId="31" w16cid:durableId="1719010182">
    <w:abstractNumId w:val="3"/>
  </w:num>
  <w:num w:numId="32" w16cid:durableId="857427474">
    <w:abstractNumId w:val="18"/>
  </w:num>
  <w:num w:numId="33" w16cid:durableId="2137020152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ea Ceccarelli">
    <w15:presenceInfo w15:providerId="AD" w15:userId="S::andrea.ceccarelli@unifi.it::93976572-d8b2-404f-8c53-15ab67e38d45"/>
  </w15:person>
  <w15:person w15:author="Andrea Ceccarelli [2]">
    <w15:presenceInfo w15:providerId="Windows Live" w15:userId="3c6f3ca320ed24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C1"/>
    <w:rsid w:val="00000A0D"/>
    <w:rsid w:val="000017C5"/>
    <w:rsid w:val="000103DF"/>
    <w:rsid w:val="000128D3"/>
    <w:rsid w:val="000201CC"/>
    <w:rsid w:val="00061786"/>
    <w:rsid w:val="00084ABD"/>
    <w:rsid w:val="000B0318"/>
    <w:rsid w:val="00105487"/>
    <w:rsid w:val="001566CA"/>
    <w:rsid w:val="001715FA"/>
    <w:rsid w:val="001A2514"/>
    <w:rsid w:val="001B3AD4"/>
    <w:rsid w:val="001C2DDE"/>
    <w:rsid w:val="001D3DD1"/>
    <w:rsid w:val="001E2C9E"/>
    <w:rsid w:val="0022696D"/>
    <w:rsid w:val="00231F3E"/>
    <w:rsid w:val="002378F3"/>
    <w:rsid w:val="00267DC1"/>
    <w:rsid w:val="00271A10"/>
    <w:rsid w:val="00287C53"/>
    <w:rsid w:val="002B5C99"/>
    <w:rsid w:val="002C7040"/>
    <w:rsid w:val="002F34EF"/>
    <w:rsid w:val="003022AB"/>
    <w:rsid w:val="0030794D"/>
    <w:rsid w:val="00337852"/>
    <w:rsid w:val="0036667A"/>
    <w:rsid w:val="00377C9C"/>
    <w:rsid w:val="003C090D"/>
    <w:rsid w:val="003C2165"/>
    <w:rsid w:val="00406BC5"/>
    <w:rsid w:val="00416022"/>
    <w:rsid w:val="00456016"/>
    <w:rsid w:val="00482312"/>
    <w:rsid w:val="004872B5"/>
    <w:rsid w:val="004B3604"/>
    <w:rsid w:val="004E363C"/>
    <w:rsid w:val="004E5169"/>
    <w:rsid w:val="004F03C4"/>
    <w:rsid w:val="00525049"/>
    <w:rsid w:val="005A2820"/>
    <w:rsid w:val="005B7B46"/>
    <w:rsid w:val="005D4B14"/>
    <w:rsid w:val="005D5532"/>
    <w:rsid w:val="005D555A"/>
    <w:rsid w:val="005D7DC4"/>
    <w:rsid w:val="005F00F6"/>
    <w:rsid w:val="00615CC8"/>
    <w:rsid w:val="006A0A10"/>
    <w:rsid w:val="006C3692"/>
    <w:rsid w:val="006E64BA"/>
    <w:rsid w:val="00727C14"/>
    <w:rsid w:val="0076499B"/>
    <w:rsid w:val="007A08DC"/>
    <w:rsid w:val="007B45F3"/>
    <w:rsid w:val="007F2A04"/>
    <w:rsid w:val="0080743F"/>
    <w:rsid w:val="008B015D"/>
    <w:rsid w:val="008B60CD"/>
    <w:rsid w:val="00906B54"/>
    <w:rsid w:val="009455BF"/>
    <w:rsid w:val="00981C2D"/>
    <w:rsid w:val="00A2035B"/>
    <w:rsid w:val="00A51684"/>
    <w:rsid w:val="00A54002"/>
    <w:rsid w:val="00A56204"/>
    <w:rsid w:val="00AD3DBC"/>
    <w:rsid w:val="00B47774"/>
    <w:rsid w:val="00BF0559"/>
    <w:rsid w:val="00C87E0D"/>
    <w:rsid w:val="00CB76FD"/>
    <w:rsid w:val="00CC2E30"/>
    <w:rsid w:val="00CD757D"/>
    <w:rsid w:val="00CE03BB"/>
    <w:rsid w:val="00CF240A"/>
    <w:rsid w:val="00D25730"/>
    <w:rsid w:val="00D30FD8"/>
    <w:rsid w:val="00DC22E1"/>
    <w:rsid w:val="00DF07A5"/>
    <w:rsid w:val="00DF769F"/>
    <w:rsid w:val="00E00A49"/>
    <w:rsid w:val="00E10054"/>
    <w:rsid w:val="00E26269"/>
    <w:rsid w:val="00E26732"/>
    <w:rsid w:val="00E97262"/>
    <w:rsid w:val="00EF39AA"/>
    <w:rsid w:val="00EF3CE0"/>
    <w:rsid w:val="00EF49E1"/>
    <w:rsid w:val="00EF74C6"/>
    <w:rsid w:val="00F07F0B"/>
    <w:rsid w:val="00F3447F"/>
    <w:rsid w:val="00F52C12"/>
    <w:rsid w:val="00F85558"/>
    <w:rsid w:val="00F94D9F"/>
    <w:rsid w:val="00FA0EFD"/>
    <w:rsid w:val="00FC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2482F"/>
  <w15:docId w15:val="{54B3E0E0-0C34-4159-85BA-167BB25A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paragraph" w:styleId="Intestazione">
    <w:name w:val="header"/>
    <w:link w:val="IntestazioneCarattere"/>
    <w:uiPriority w:val="99"/>
    <w:unhideWhenUsed/>
    <w:rsid w:val="00F5694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694F"/>
  </w:style>
  <w:style w:type="paragraph" w:styleId="Pidipagina">
    <w:name w:val="footer"/>
    <w:link w:val="PidipaginaCarattere"/>
    <w:uiPriority w:val="99"/>
    <w:unhideWhenUsed/>
    <w:rsid w:val="00F5694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694F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table" w:customStyle="1" w:styleId="aff">
    <w:basedOn w:val="TableNormal0"/>
    <w:tblPr>
      <w:tblStyleRowBandSize w:val="1"/>
      <w:tblStyleColBandSize w:val="1"/>
    </w:tblPr>
  </w:style>
  <w:style w:type="table" w:customStyle="1" w:styleId="aff0">
    <w:basedOn w:val="TableNormal0"/>
    <w:tblPr>
      <w:tblStyleRowBandSize w:val="1"/>
      <w:tblStyleColBandSize w:val="1"/>
    </w:tblPr>
  </w:style>
  <w:style w:type="table" w:customStyle="1" w:styleId="aff1">
    <w:basedOn w:val="TableNormal0"/>
    <w:tblPr>
      <w:tblStyleRowBandSize w:val="1"/>
      <w:tblStyleColBandSize w:val="1"/>
    </w:tblPr>
  </w:style>
  <w:style w:type="table" w:customStyle="1" w:styleId="aff2">
    <w:basedOn w:val="TableNormal0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34"/>
    <w:qFormat/>
    <w:rsid w:val="005D555A"/>
    <w:pPr>
      <w:ind w:left="720"/>
      <w:contextualSpacing/>
    </w:pPr>
  </w:style>
  <w:style w:type="paragraph" w:styleId="Revisione">
    <w:name w:val="Revision"/>
    <w:hidden/>
    <w:uiPriority w:val="99"/>
    <w:semiHidden/>
    <w:rsid w:val="00271A10"/>
    <w:pPr>
      <w:spacing w:line="240" w:lineRule="auto"/>
    </w:pPr>
  </w:style>
  <w:style w:type="paragraph" w:styleId="NormaleWeb">
    <w:name w:val="Normal (Web)"/>
    <w:basedOn w:val="Normale"/>
    <w:uiPriority w:val="99"/>
    <w:semiHidden/>
    <w:unhideWhenUsed/>
    <w:rsid w:val="00271A10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287C5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87C5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B36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vEBxfdL7dOldN7EH2TN9DVIErA==">CgMxLjA4AHIhMWJqa0h6NkFBbTlVNnBTTXYyVFc2WWZRQm02SjYyOVNR</go:docsCustomData>
</go:gDocsCustomXmlDataStorage>
</file>

<file path=customXml/itemProps1.xml><?xml version="1.0" encoding="utf-8"?>
<ds:datastoreItem xmlns:ds="http://schemas.openxmlformats.org/officeDocument/2006/customXml" ds:itemID="{BF94182B-598C-4ACD-A953-D94715A5D4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4608</Words>
  <Characters>26267</Characters>
  <Application>Microsoft Office Word</Application>
  <DocSecurity>0</DocSecurity>
  <Lines>218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Ceccarelli</cp:lastModifiedBy>
  <cp:revision>52</cp:revision>
  <dcterms:created xsi:type="dcterms:W3CDTF">2025-10-14T15:56:00Z</dcterms:created>
  <dcterms:modified xsi:type="dcterms:W3CDTF">2025-12-10T19:48:00Z</dcterms:modified>
</cp:coreProperties>
</file>